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0021F8">
      <w:r>
        <w:rPr>
          <w:noProof/>
        </w:rPr>
        <w:drawing>
          <wp:anchor distT="0" distB="0" distL="114300" distR="114300" simplePos="0" relativeHeight="251663360" behindDoc="1" locked="0" layoutInCell="1" allowOverlap="1" wp14:anchorId="498B581A" wp14:editId="01BFB797">
            <wp:simplePos x="0" y="0"/>
            <wp:positionH relativeFrom="column">
              <wp:posOffset>7852410</wp:posOffset>
            </wp:positionH>
            <wp:positionV relativeFrom="paragraph">
              <wp:posOffset>-110490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912C9">
        <w:rPr>
          <w:rFonts w:ascii="MetaNormal-Roman" w:hAnsi="MetaNormal-Roman"/>
          <w:noProof/>
        </w:rPr>
        <w:drawing>
          <wp:anchor distT="0" distB="0" distL="114300" distR="114300" simplePos="0" relativeHeight="251661312" behindDoc="0" locked="0" layoutInCell="1" allowOverlap="1" wp14:anchorId="253D01C2" wp14:editId="30792FD7">
            <wp:simplePos x="0" y="0"/>
            <wp:positionH relativeFrom="column">
              <wp:posOffset>3948430</wp:posOffset>
            </wp:positionH>
            <wp:positionV relativeFrom="paragraph">
              <wp:posOffset>-247650</wp:posOffset>
            </wp:positionV>
            <wp:extent cx="1226820" cy="755015"/>
            <wp:effectExtent l="0" t="0" r="0" b="6985"/>
            <wp:wrapNone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31A47A5" wp14:editId="623B6D3D">
            <wp:simplePos x="0" y="0"/>
            <wp:positionH relativeFrom="column">
              <wp:posOffset>243205</wp:posOffset>
            </wp:positionH>
            <wp:positionV relativeFrom="paragraph">
              <wp:posOffset>-111125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0C798E" w:rsidRDefault="000C798E" w:rsidP="00012BD1">
            <w:pPr>
              <w:spacing w:after="130"/>
              <w:ind w:left="1925" w:right="1640"/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pred nadobudnutím účinnosti zmeny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012BD1">
              <w:rPr>
                <w:rStyle w:val="Odkaznapoznmkupodiarou"/>
                <w:rFonts w:ascii="Arial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8912C9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A11A08" w:rsidRPr="00C05D70" w:rsidTr="008912C9">
        <w:trPr>
          <w:trHeight w:val="794"/>
          <w:jc w:val="center"/>
        </w:trPr>
        <w:tc>
          <w:tcPr>
            <w:tcW w:w="4390" w:type="dxa"/>
            <w:vAlign w:val="center"/>
          </w:tcPr>
          <w:p w:rsidR="00A11A08" w:rsidRPr="00C05D70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A11A08" w:rsidRPr="00541125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357D01" w:rsidRPr="00C05D70" w:rsidTr="008912C9">
        <w:trPr>
          <w:trHeight w:val="851"/>
          <w:jc w:val="center"/>
        </w:trPr>
        <w:tc>
          <w:tcPr>
            <w:tcW w:w="4390" w:type="dxa"/>
            <w:vAlign w:val="center"/>
          </w:tcPr>
          <w:p w:rsidR="00357D01" w:rsidRPr="00C05D70" w:rsidRDefault="00357D01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357D01" w:rsidRPr="00E52A48" w:rsidRDefault="00357D01" w:rsidP="008912C9">
            <w:pPr>
              <w:spacing w:before="120" w:after="120" w:line="288" w:lineRule="auto"/>
              <w:ind w:left="695" w:hanging="695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A67F87"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A67F87" w:rsidRPr="00FE0EF9">
              <w:rPr>
                <w:rFonts w:ascii="Arial" w:hAnsi="Arial" w:cs="Arial"/>
                <w:b/>
                <w:bCs/>
                <w:sz w:val="19"/>
                <w:szCs w:val="19"/>
              </w:rPr>
              <w:t>Zvýšenie počtu žiakov stredných odborných škôl na praktickom vyučovaní</w:t>
            </w:r>
            <w:r w:rsidR="00A67F87"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7F661C" w:rsidRDefault="007F661C"/>
    <w:p w:rsidR="007F661C" w:rsidRDefault="007F661C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2190"/>
        <w:gridCol w:w="1454"/>
        <w:gridCol w:w="3075"/>
        <w:gridCol w:w="1133"/>
        <w:gridCol w:w="6390"/>
        <w:gridCol w:w="233"/>
      </w:tblGrid>
      <w:tr w:rsidR="00E83D82" w:rsidRPr="00C05D70" w:rsidTr="00A03944">
        <w:trPr>
          <w:gridAfter w:val="1"/>
          <w:wAfter w:w="233" w:type="dxa"/>
          <w:trHeight w:val="851"/>
        </w:trPr>
        <w:tc>
          <w:tcPr>
            <w:tcW w:w="60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44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07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3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390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Pr="00C05D70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D1EEA" w:rsidRPr="00C05D70" w:rsidRDefault="006624A9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1340702"/>
                <w:placeholder>
                  <w:docPart w:val="E65F8EDED71A48D38E23A28215BD19E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4D1EE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Pr="00C05D70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regionálnymi stratégiami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D1EEA" w:rsidRPr="00C05D70" w:rsidRDefault="006624A9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18491900"/>
                <w:placeholder>
                  <w:docPart w:val="D99C0970012E4F74A250B8C458E7E6A8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4D1EE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517A1A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43026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12190817"/>
            <w:placeholder>
              <w:docPart w:val="9389A2EDDC00446C9EC02F4F1B16967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726871051"/>
            <w:placeholder>
              <w:docPart w:val="4D2667EA69514C03A65CF21975F84EE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AA2F5B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785496810"/>
            <w:placeholder>
              <w:docPart w:val="D3AF9DFAE085484FA82F341825D23CF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4.3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77267503"/>
            <w:placeholder>
              <w:docPart w:val="95F605E89DCD4D6AA85B89BB94284B7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A03944">
        <w:trPr>
          <w:trHeight w:val="761"/>
        </w:trPr>
        <w:tc>
          <w:tcPr>
            <w:tcW w:w="15083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A03944">
        <w:trPr>
          <w:trHeight w:val="1134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285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A03944">
        <w:tc>
          <w:tcPr>
            <w:tcW w:w="15083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A03944">
        <w:tc>
          <w:tcPr>
            <w:tcW w:w="15083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A03944">
        <w:trPr>
          <w:trHeight w:val="1701"/>
        </w:trPr>
        <w:tc>
          <w:tcPr>
            <w:tcW w:w="15083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A03944">
        <w:trPr>
          <w:trHeight w:val="851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A03944">
        <w:trPr>
          <w:trHeight w:val="851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C0650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A03944">
        <w:trPr>
          <w:trHeight w:val="851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A03944">
        <w:trPr>
          <w:trHeight w:val="851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A03944" w:rsidRPr="00C05D70" w:rsidRDefault="00A03944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A03944" w:rsidRPr="00C05D70" w:rsidRDefault="00A03944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F05E52" w:rsidRDefault="0041095F" w:rsidP="00F05E52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EE12F8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E12F8">
              <w:t>.</w:t>
            </w:r>
            <w:r w:rsidR="00F05E52">
              <w:t xml:space="preserve"> </w:t>
            </w:r>
            <w:r w:rsidR="00F05E52">
              <w:rPr>
                <w:rStyle w:val="Odkaznapoznmkupodiarou"/>
              </w:rPr>
              <w:footnoteReference w:id="13"/>
            </w:r>
            <w:r w:rsidR="00F05E52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EE12F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0394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C06508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03944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8912C9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D5276D" w:rsidRPr="00C05D70" w:rsidTr="008912C9">
        <w:trPr>
          <w:trHeight w:val="79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D60283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A67F87" w:rsidRPr="00C05D70" w:rsidTr="008912C9">
        <w:trPr>
          <w:trHeight w:val="964"/>
          <w:jc w:val="center"/>
        </w:trPr>
        <w:tc>
          <w:tcPr>
            <w:tcW w:w="4106" w:type="dxa"/>
            <w:vAlign w:val="center"/>
          </w:tcPr>
          <w:p w:rsidR="00A67F87" w:rsidRPr="00C05D70" w:rsidRDefault="00A67F87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A67F87" w:rsidRPr="00E52A48" w:rsidRDefault="00A67F87" w:rsidP="008912C9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FE0EF9">
              <w:rPr>
                <w:rFonts w:ascii="Arial" w:hAnsi="Arial" w:cs="Arial"/>
                <w:b/>
                <w:bCs/>
                <w:sz w:val="19"/>
                <w:szCs w:val="19"/>
              </w:rPr>
              <w:t>Zvýšenie počtu žiakov stredných odborných škôl na praktickom vyučovaní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D227FA" w:rsidRDefault="00D227FA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8912C9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891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891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Zameranie projektu na prioritné oblasti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Pr="00C05D70" w:rsidRDefault="006624A9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90196024"/>
                <w:placeholder>
                  <w:docPart w:val="142B79A2734D4DBDB45A09FA2F502087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centrám odborného vzdelávania a prípravy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6624A9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737234677"/>
                <w:placeholder>
                  <w:docPart w:val="20338AFC36494DF3B93C73A411ACA0B6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6624A9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30756961"/>
                <w:placeholder>
                  <w:docPart w:val="2C8BCE53119A4B179F3BB1E028FC721D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6624A9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369042840"/>
                <w:placeholder>
                  <w:docPart w:val="42DB93770A9A4CB0A65A7FFA82109FB0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Investičná účinnosť projektu na základe multikriteriálneho hodnotenia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6624A9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49443362"/>
                <w:placeholder>
                  <w:docPart w:val="09A2527ABE114073BAE8F6C0DC42AE8E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E0D6E">
              <w:rPr>
                <w:rFonts w:ascii="Arial" w:hAnsi="Arial" w:cs="Arial"/>
                <w:b/>
                <w:sz w:val="19"/>
                <w:szCs w:val="19"/>
              </w:rPr>
              <w:t>10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1.9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realizácie projektu z hľadiska územných potrieb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6624A9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62418063"/>
                <w:placeholder>
                  <w:docPart w:val="7D86A2D210D74CF48C33983C176785F7"/>
                </w:placeholder>
                <w:showingPlcHdr/>
                <w:comboBox>
                  <w:listItem w:displayText="0 " w:value="0 "/>
                  <w:listItem w:displayText="7" w:value="7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016B9C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6624A9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99435785"/>
                <w:placeholder>
                  <w:docPart w:val="1A4A29F02C6549E0A7DCD4B2679ECEAE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8131E5" w:rsidRPr="005D230B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016B9C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79220389"/>
            <w:placeholder>
              <w:docPart w:val="CDCAF116D8284C849BAC4A592326180A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F60BA7" w:rsidRDefault="00F60BA7"/>
    <w:p w:rsidR="00F60BA7" w:rsidRDefault="00F60BA7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3662"/>
        <w:gridCol w:w="3117"/>
        <w:gridCol w:w="1156"/>
        <w:gridCol w:w="1236"/>
        <w:gridCol w:w="5327"/>
      </w:tblGrid>
      <w:tr w:rsidR="008131E5" w:rsidRPr="00C05D70" w:rsidTr="008912C9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68279302"/>
            <w:placeholder>
              <w:docPart w:val="8E9E55EDC23F4BBFB4D55805F868F749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 A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COVP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2A4E8E6D29DD414EA99AB0CC3CF56696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 B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stredných odborných škôl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00107599"/>
            <w:placeholder>
              <w:docPart w:val="83A6DD7170D94187B11588482D26DA7E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stredného odborného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8CC569375EEB4EDAAD719F167C58D678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24630B67B124413D8F4FD118E6E30931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1759509"/>
            <w:placeholder>
              <w:docPart w:val="96A5B7CEE5FC493684AFB5EA7D245C5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25954789"/>
            <w:placeholder>
              <w:docPart w:val="7C2F562DE54A4A389C19FD817DAFC4D5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87150336"/>
            <w:placeholder>
              <w:docPart w:val="20F14CEFC75D4B96A2039D196D522424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8912C9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62754212"/>
            <w:placeholder>
              <w:docPart w:val="5595020B7287409E8B6755C32868BFE4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AE6EF6" w:rsidRDefault="00AE6EF6"/>
    <w:p w:rsidR="0043026B" w:rsidRDefault="0043026B"/>
    <w:p w:rsidR="0043026B" w:rsidRDefault="0043026B"/>
    <w:p w:rsidR="0043026B" w:rsidRDefault="0043026B"/>
    <w:p w:rsidR="0043026B" w:rsidRDefault="0043026B"/>
    <w:p w:rsidR="0043026B" w:rsidRDefault="0043026B" w:rsidP="0043026B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9"/>
        <w:tblW w:w="4950" w:type="pct"/>
        <w:tblLook w:val="04A0" w:firstRow="1" w:lastRow="0" w:firstColumn="1" w:lastColumn="0" w:noHBand="0" w:noVBand="1"/>
      </w:tblPr>
      <w:tblGrid>
        <w:gridCol w:w="1652"/>
        <w:gridCol w:w="9357"/>
        <w:gridCol w:w="1135"/>
        <w:gridCol w:w="1990"/>
        <w:gridCol w:w="1093"/>
      </w:tblGrid>
      <w:tr w:rsidR="0043026B" w:rsidTr="0043026B"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2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43026B" w:rsidTr="0043026B">
        <w:trPr>
          <w:trHeight w:hRule="exact" w:val="284"/>
        </w:trPr>
        <w:tc>
          <w:tcPr>
            <w:tcW w:w="58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2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regionálnymi stratégiami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1.3 Súlad projektu s horizontálnym princípom nediskriminácia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1.4 Zameranie projektu na prioritné oblasti vzdelávania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1.5 Príspevok projektu k centrám odborného vzdelávania a prípravy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1.6 Príspevok projektu k integrovaným operáciám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1.7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1.8 Investičná účinnosť projektu na základe multikriteriálneho hodnotenia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10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1.9 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>Vhodnosť realizácie projektu z hľadiska územných potrieb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7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65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30</w:t>
            </w:r>
          </w:p>
        </w:tc>
      </w:tr>
      <w:tr w:rsidR="0043026B" w:rsidTr="0043026B">
        <w:trPr>
          <w:trHeight w:hRule="exact" w:val="284"/>
        </w:trPr>
        <w:tc>
          <w:tcPr>
            <w:tcW w:w="58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2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2.4A Príspevok projektu k zvyšovaniu kvality a zlepšeniu infraštruktúry COVP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2.4B Príspevok projektu k zvyšovaniu kvality a zlepšeniu infraštruktúry stredných odborných škôl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2.5 Príspevok k sociálnym aspektom stredného odborného vzdelávania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2.6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65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25</w:t>
            </w:r>
          </w:p>
        </w:tc>
      </w:tr>
      <w:tr w:rsidR="0043026B" w:rsidTr="0043026B">
        <w:trPr>
          <w:trHeight w:hRule="exact" w:val="284"/>
        </w:trPr>
        <w:tc>
          <w:tcPr>
            <w:tcW w:w="58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2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65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43026B">
        <w:trPr>
          <w:trHeight w:hRule="exact" w:val="284"/>
        </w:trPr>
        <w:tc>
          <w:tcPr>
            <w:tcW w:w="58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2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2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43026B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65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43026B" w:rsidTr="0043026B">
        <w:tc>
          <w:tcPr>
            <w:tcW w:w="385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69</w:t>
            </w:r>
          </w:p>
        </w:tc>
      </w:tr>
    </w:tbl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6C5281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8912C9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69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C0650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A03944" w:rsidRPr="00B60573" w:rsidRDefault="00A03944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F05E52" w:rsidRDefault="00A03944" w:rsidP="00F05E52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EE12F8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E12F8">
              <w:t>.</w:t>
            </w:r>
            <w:r w:rsidR="00F05E52">
              <w:t xml:space="preserve"> </w:t>
            </w:r>
            <w:r w:rsidR="00F05E52">
              <w:rPr>
                <w:rStyle w:val="Odkaznapoznmkupodiarou"/>
              </w:rPr>
              <w:footnoteReference w:id="29"/>
            </w:r>
            <w:r w:rsidR="00F05E52">
              <w:rPr>
                <w:rFonts w:eastAsiaTheme="minorHAnsi" w:cs="Times New Roman"/>
                <w:szCs w:val="24"/>
              </w:rPr>
              <w:t xml:space="preserve"> </w:t>
            </w:r>
          </w:p>
          <w:p w:rsidR="00A03944" w:rsidRPr="00C05D70" w:rsidRDefault="00A03944" w:rsidP="00EE12F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A03944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06508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Pr="00C06508">
              <w:rPr>
                <w:rFonts w:ascii="Arial" w:hAnsi="Arial" w:cs="Arial"/>
                <w:szCs w:val="24"/>
              </w:rPr>
              <w:t xml:space="preserve">, 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9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8912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A74" w:rsidRDefault="00475A74" w:rsidP="009B44B8">
      <w:pPr>
        <w:spacing w:after="0" w:line="240" w:lineRule="auto"/>
      </w:pPr>
      <w:r>
        <w:separator/>
      </w:r>
    </w:p>
  </w:endnote>
  <w:endnote w:type="continuationSeparator" w:id="0">
    <w:p w:rsidR="00475A74" w:rsidRDefault="00475A7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EFB" w:rsidRDefault="00BD3EF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4A0E06" w:rsidP="004A0E06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5F75A9">
      <w:rPr>
        <w:rFonts w:ascii="Arial" w:hAnsi="Arial" w:cs="Arial"/>
        <w:sz w:val="16"/>
        <w:szCs w:val="16"/>
      </w:rPr>
      <w:t>10</w:t>
    </w:r>
    <w:ins w:id="2" w:author="OM" w:date="2020-02-24T10:09:00Z">
      <w:r w:rsidR="00697B67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580933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580933">
          <w:rPr>
            <w:rFonts w:ascii="Arial" w:hAnsi="Arial" w:cs="Arial"/>
            <w:sz w:val="16"/>
            <w:szCs w:val="16"/>
          </w:rPr>
          <w:fldChar w:fldCharType="begin"/>
        </w:r>
        <w:r w:rsidR="00AE6EF6" w:rsidRPr="00580933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580933">
          <w:rPr>
            <w:rFonts w:ascii="Arial" w:hAnsi="Arial" w:cs="Arial"/>
            <w:sz w:val="16"/>
            <w:szCs w:val="16"/>
          </w:rPr>
          <w:fldChar w:fldCharType="separate"/>
        </w:r>
        <w:r w:rsidR="006624A9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580933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E06" w:rsidRDefault="004A0E06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5F75A9">
      <w:rPr>
        <w:rFonts w:ascii="Arial" w:hAnsi="Arial" w:cs="Arial"/>
        <w:sz w:val="16"/>
        <w:szCs w:val="16"/>
      </w:rPr>
      <w:t>10</w:t>
    </w:r>
    <w:ins w:id="3" w:author="OM" w:date="2020-02-24T10:09:00Z">
      <w:r w:rsidR="00697B67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A74" w:rsidRDefault="00475A74" w:rsidP="009B44B8">
      <w:pPr>
        <w:spacing w:after="0" w:line="240" w:lineRule="auto"/>
      </w:pPr>
      <w:r>
        <w:separator/>
      </w:r>
    </w:p>
  </w:footnote>
  <w:footnote w:type="continuationSeparator" w:id="0">
    <w:p w:rsidR="00475A74" w:rsidRDefault="00475A74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012BD1" w:rsidRDefault="00012BD1" w:rsidP="00012BD1">
      <w:pPr>
        <w:pStyle w:val="Textpoznmkypodiarou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v rokoch 2018 a 2019.</w:t>
      </w:r>
    </w:p>
  </w:footnote>
  <w:footnote w:id="3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A03944">
        <w:rPr>
          <w:rFonts w:ascii="Arial" w:hAnsi="Arial" w:cs="Arial"/>
          <w:sz w:val="16"/>
          <w:szCs w:val="16"/>
        </w:rPr>
        <w:t xml:space="preserve"> 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AA2F5B" w:rsidRDefault="00AA2F5B" w:rsidP="006C0BC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jov na overenie hospodárnosti a efektívnosti výdavkov)</w:t>
      </w:r>
      <w:r w:rsidR="00AC3412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E81D0A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4C34F6">
        <w:rPr>
          <w:rFonts w:ascii="Arial" w:hAnsi="Arial" w:cs="Arial"/>
          <w:sz w:val="16"/>
          <w:szCs w:val="16"/>
        </w:rPr>
        <w:t xml:space="preserve">právne </w:t>
      </w:r>
      <w:r w:rsidR="00E81D0A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ins w:id="1" w:author="OM" w:date="2020-02-28T08:53:00Z">
        <w:r w:rsidR="006624A9">
          <w:rPr>
            <w:rFonts w:ascii="Arial" w:hAnsi="Arial" w:cs="Arial"/>
            <w:sz w:val="16"/>
            <w:szCs w:val="16"/>
          </w:rPr>
          <w:t xml:space="preserve"> </w:t>
        </w:r>
        <w:r w:rsidR="006624A9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</w:p>
  </w:footnote>
  <w:footnote w:id="8">
    <w:p w:rsidR="00AE6EF6" w:rsidRDefault="00AE6EF6" w:rsidP="00C06508">
      <w:pPr>
        <w:pStyle w:val="Textpoznmkypodiarou"/>
        <w:jc w:val="both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C06508" w:rsidRPr="009F1B0E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C06508" w:rsidRPr="00C06508">
        <w:rPr>
          <w:rFonts w:ascii="Arial" w:hAnsi="Arial" w:cs="Arial"/>
          <w:sz w:val="16"/>
          <w:szCs w:val="16"/>
        </w:rPr>
        <w:t xml:space="preserve"> </w:t>
      </w:r>
      <w:r w:rsidR="00C06508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</w:p>
  </w:footnote>
  <w:footnote w:id="12">
    <w:p w:rsidR="00A03944" w:rsidRDefault="00A03944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F05E52" w:rsidRDefault="00F05E52" w:rsidP="00F05E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A03944" w:rsidRDefault="00A03944" w:rsidP="00A0394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A03944" w:rsidRDefault="00A03944" w:rsidP="00A0394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03944">
        <w:rPr>
          <w:rFonts w:ascii="Arial" w:hAnsi="Arial" w:cs="Arial"/>
          <w:sz w:val="16"/>
          <w:szCs w:val="16"/>
        </w:rPr>
        <w:t>(pri vylučovacích a bodovaných hodnotiacich kritériách)</w:t>
      </w:r>
      <w:r w:rsidR="00A03944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6C5281" w:rsidRPr="008912C9">
        <w:rPr>
          <w:rFonts w:ascii="Arial" w:hAnsi="Arial" w:cs="Arial"/>
          <w:color w:val="000000" w:themeColor="text1"/>
          <w:sz w:val="16"/>
          <w:szCs w:val="16"/>
        </w:rPr>
        <w:t>42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C06508">
        <w:rPr>
          <w:rFonts w:ascii="Arial" w:hAnsi="Arial" w:cs="Arial"/>
          <w:sz w:val="16"/>
          <w:szCs w:val="16"/>
        </w:rPr>
        <w:t xml:space="preserve"> </w:t>
      </w:r>
      <w:r w:rsidR="00C06508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A03944" w:rsidRDefault="00A03944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F05E52" w:rsidRDefault="00F05E52" w:rsidP="00F05E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03944" w:rsidRPr="009F1B0E" w:rsidRDefault="00A03944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03944" w:rsidRPr="009F1B0E" w:rsidRDefault="00A03944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A03944" w:rsidRDefault="00A03944" w:rsidP="00A0394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A03944" w:rsidRDefault="00A03944" w:rsidP="00A0394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EFB" w:rsidRDefault="00BD3EF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EFB" w:rsidRDefault="00BD3EF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2BD1"/>
    <w:rsid w:val="00016B9C"/>
    <w:rsid w:val="00024EB5"/>
    <w:rsid w:val="000319C2"/>
    <w:rsid w:val="00036A31"/>
    <w:rsid w:val="000402F9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A5BBF"/>
    <w:rsid w:val="000B77A7"/>
    <w:rsid w:val="000C53F2"/>
    <w:rsid w:val="000C798E"/>
    <w:rsid w:val="000D39BE"/>
    <w:rsid w:val="000E371D"/>
    <w:rsid w:val="000F3D3D"/>
    <w:rsid w:val="00105536"/>
    <w:rsid w:val="0010760D"/>
    <w:rsid w:val="00116FE7"/>
    <w:rsid w:val="00125176"/>
    <w:rsid w:val="00137CC3"/>
    <w:rsid w:val="001408A6"/>
    <w:rsid w:val="00147B3F"/>
    <w:rsid w:val="00150561"/>
    <w:rsid w:val="00154F86"/>
    <w:rsid w:val="001770F5"/>
    <w:rsid w:val="001858E8"/>
    <w:rsid w:val="001941BE"/>
    <w:rsid w:val="00197270"/>
    <w:rsid w:val="001A3027"/>
    <w:rsid w:val="001A37BB"/>
    <w:rsid w:val="001B0248"/>
    <w:rsid w:val="001B3EF8"/>
    <w:rsid w:val="001F0C07"/>
    <w:rsid w:val="002139AE"/>
    <w:rsid w:val="0022265F"/>
    <w:rsid w:val="00244C1F"/>
    <w:rsid w:val="002452DA"/>
    <w:rsid w:val="0024799D"/>
    <w:rsid w:val="002517F7"/>
    <w:rsid w:val="00251EA4"/>
    <w:rsid w:val="00263DEB"/>
    <w:rsid w:val="00285341"/>
    <w:rsid w:val="00290A6E"/>
    <w:rsid w:val="00292EE4"/>
    <w:rsid w:val="002A0D79"/>
    <w:rsid w:val="002B480E"/>
    <w:rsid w:val="002B6093"/>
    <w:rsid w:val="002B60FE"/>
    <w:rsid w:val="002B7C9C"/>
    <w:rsid w:val="002C2033"/>
    <w:rsid w:val="002C2724"/>
    <w:rsid w:val="002D28A7"/>
    <w:rsid w:val="003106FF"/>
    <w:rsid w:val="003129A7"/>
    <w:rsid w:val="003156CE"/>
    <w:rsid w:val="00317176"/>
    <w:rsid w:val="003205CE"/>
    <w:rsid w:val="00323FF3"/>
    <w:rsid w:val="003377A7"/>
    <w:rsid w:val="003413E7"/>
    <w:rsid w:val="003503DB"/>
    <w:rsid w:val="00357D01"/>
    <w:rsid w:val="003639C8"/>
    <w:rsid w:val="003739C8"/>
    <w:rsid w:val="00381F33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1281A"/>
    <w:rsid w:val="0043026B"/>
    <w:rsid w:val="00456E14"/>
    <w:rsid w:val="004669CF"/>
    <w:rsid w:val="00473BF7"/>
    <w:rsid w:val="004748A9"/>
    <w:rsid w:val="00475A74"/>
    <w:rsid w:val="004841E3"/>
    <w:rsid w:val="004A0E06"/>
    <w:rsid w:val="004B0BB8"/>
    <w:rsid w:val="004B5E2C"/>
    <w:rsid w:val="004C16E7"/>
    <w:rsid w:val="004C34F6"/>
    <w:rsid w:val="004D176E"/>
    <w:rsid w:val="004D1EEA"/>
    <w:rsid w:val="0050389C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542E6"/>
    <w:rsid w:val="00561A53"/>
    <w:rsid w:val="00563A26"/>
    <w:rsid w:val="00576E70"/>
    <w:rsid w:val="00580933"/>
    <w:rsid w:val="005868DB"/>
    <w:rsid w:val="0059072E"/>
    <w:rsid w:val="00595C97"/>
    <w:rsid w:val="00597067"/>
    <w:rsid w:val="005A2204"/>
    <w:rsid w:val="005B1773"/>
    <w:rsid w:val="005B1E08"/>
    <w:rsid w:val="005B2FAE"/>
    <w:rsid w:val="005C7F16"/>
    <w:rsid w:val="005D0651"/>
    <w:rsid w:val="005D16C2"/>
    <w:rsid w:val="005D68A5"/>
    <w:rsid w:val="005E084A"/>
    <w:rsid w:val="005F75A9"/>
    <w:rsid w:val="006267ED"/>
    <w:rsid w:val="006300A5"/>
    <w:rsid w:val="0063252F"/>
    <w:rsid w:val="00635062"/>
    <w:rsid w:val="00640198"/>
    <w:rsid w:val="006426D5"/>
    <w:rsid w:val="00645C7C"/>
    <w:rsid w:val="00661770"/>
    <w:rsid w:val="006624A9"/>
    <w:rsid w:val="006636D2"/>
    <w:rsid w:val="00663AAC"/>
    <w:rsid w:val="006647CF"/>
    <w:rsid w:val="00675503"/>
    <w:rsid w:val="006837C5"/>
    <w:rsid w:val="006909F8"/>
    <w:rsid w:val="00695365"/>
    <w:rsid w:val="00697B67"/>
    <w:rsid w:val="006A08A6"/>
    <w:rsid w:val="006A0FA0"/>
    <w:rsid w:val="006C0BC8"/>
    <w:rsid w:val="006C4992"/>
    <w:rsid w:val="006C5281"/>
    <w:rsid w:val="006D149B"/>
    <w:rsid w:val="006D5D4D"/>
    <w:rsid w:val="00700482"/>
    <w:rsid w:val="0070283F"/>
    <w:rsid w:val="00712611"/>
    <w:rsid w:val="00712F7D"/>
    <w:rsid w:val="0071726E"/>
    <w:rsid w:val="0072173B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61AF"/>
    <w:rsid w:val="007E7961"/>
    <w:rsid w:val="007F49BE"/>
    <w:rsid w:val="007F4A58"/>
    <w:rsid w:val="007F661C"/>
    <w:rsid w:val="008131E5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912C9"/>
    <w:rsid w:val="008937F6"/>
    <w:rsid w:val="008A3E94"/>
    <w:rsid w:val="008A7DBF"/>
    <w:rsid w:val="008B4E86"/>
    <w:rsid w:val="008C2671"/>
    <w:rsid w:val="009175AF"/>
    <w:rsid w:val="00944BAA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1DAF"/>
    <w:rsid w:val="009E7FE9"/>
    <w:rsid w:val="009F1B0E"/>
    <w:rsid w:val="009F3D26"/>
    <w:rsid w:val="00A0011D"/>
    <w:rsid w:val="00A03944"/>
    <w:rsid w:val="00A07B8E"/>
    <w:rsid w:val="00A11A08"/>
    <w:rsid w:val="00A17D46"/>
    <w:rsid w:val="00A207AB"/>
    <w:rsid w:val="00A20F6F"/>
    <w:rsid w:val="00A2481D"/>
    <w:rsid w:val="00A3065E"/>
    <w:rsid w:val="00A334CD"/>
    <w:rsid w:val="00A400CE"/>
    <w:rsid w:val="00A601A7"/>
    <w:rsid w:val="00A634E1"/>
    <w:rsid w:val="00A64E0E"/>
    <w:rsid w:val="00A66794"/>
    <w:rsid w:val="00A67F87"/>
    <w:rsid w:val="00A72107"/>
    <w:rsid w:val="00A75FBD"/>
    <w:rsid w:val="00A80A00"/>
    <w:rsid w:val="00A83B90"/>
    <w:rsid w:val="00A853A5"/>
    <w:rsid w:val="00A9035D"/>
    <w:rsid w:val="00A93A95"/>
    <w:rsid w:val="00AA2F5B"/>
    <w:rsid w:val="00AB1B6E"/>
    <w:rsid w:val="00AC3412"/>
    <w:rsid w:val="00AD08CE"/>
    <w:rsid w:val="00AD14B0"/>
    <w:rsid w:val="00AE0EE7"/>
    <w:rsid w:val="00AE4439"/>
    <w:rsid w:val="00AE6EF6"/>
    <w:rsid w:val="00B10736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D1D5D"/>
    <w:rsid w:val="00BD3EFB"/>
    <w:rsid w:val="00BE6E68"/>
    <w:rsid w:val="00BE764E"/>
    <w:rsid w:val="00C05D70"/>
    <w:rsid w:val="00C06508"/>
    <w:rsid w:val="00C267D4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D70"/>
    <w:rsid w:val="00CE0D6E"/>
    <w:rsid w:val="00D00813"/>
    <w:rsid w:val="00D0570A"/>
    <w:rsid w:val="00D0779C"/>
    <w:rsid w:val="00D14CF2"/>
    <w:rsid w:val="00D227FA"/>
    <w:rsid w:val="00D5276D"/>
    <w:rsid w:val="00D579BA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2864"/>
    <w:rsid w:val="00E23C50"/>
    <w:rsid w:val="00E30A1B"/>
    <w:rsid w:val="00E3284D"/>
    <w:rsid w:val="00E32EBC"/>
    <w:rsid w:val="00E45FED"/>
    <w:rsid w:val="00E52A48"/>
    <w:rsid w:val="00E55862"/>
    <w:rsid w:val="00E81D0A"/>
    <w:rsid w:val="00E83D82"/>
    <w:rsid w:val="00E9249D"/>
    <w:rsid w:val="00E94384"/>
    <w:rsid w:val="00EA7774"/>
    <w:rsid w:val="00EB1FDC"/>
    <w:rsid w:val="00EC6DF3"/>
    <w:rsid w:val="00ED45FB"/>
    <w:rsid w:val="00EE12F8"/>
    <w:rsid w:val="00EF1B39"/>
    <w:rsid w:val="00EF23AD"/>
    <w:rsid w:val="00F0092F"/>
    <w:rsid w:val="00F05E52"/>
    <w:rsid w:val="00F11E54"/>
    <w:rsid w:val="00F120FB"/>
    <w:rsid w:val="00F12F08"/>
    <w:rsid w:val="00F147E9"/>
    <w:rsid w:val="00F169A7"/>
    <w:rsid w:val="00F24DF9"/>
    <w:rsid w:val="00F360A0"/>
    <w:rsid w:val="00F60BA7"/>
    <w:rsid w:val="00F6568E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5D16AF0"/>
  <w15:docId w15:val="{D00D7EA0-E1C8-40CE-988B-B6EB1286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unhideWhenUsed/>
    <w:qFormat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uiPriority w:val="39"/>
    <w:rsid w:val="0043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E65F8EDED71A48D38E23A28215BD19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D38972-BE5B-404B-A712-4E7F5DDFDBB8}"/>
      </w:docPartPr>
      <w:docPartBody>
        <w:p w:rsidR="003C4E60" w:rsidRDefault="00B86D99" w:rsidP="00B86D99">
          <w:pPr>
            <w:pStyle w:val="E65F8EDED71A48D38E23A28215BD19E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99C0970012E4F74A250B8C458E7E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A325FB-82C2-4968-92A6-6F0666C37608}"/>
      </w:docPartPr>
      <w:docPartBody>
        <w:p w:rsidR="003C4E60" w:rsidRDefault="00B86D99" w:rsidP="00B86D99">
          <w:pPr>
            <w:pStyle w:val="D99C0970012E4F74A250B8C458E7E6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389A2EDDC00446C9EC02F4F1B1696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30786-388B-47EC-999A-89D323F0BD45}"/>
      </w:docPartPr>
      <w:docPartBody>
        <w:p w:rsidR="003C4E60" w:rsidRDefault="00B86D99" w:rsidP="00B86D99">
          <w:pPr>
            <w:pStyle w:val="9389A2EDDC00446C9EC02F4F1B16967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D2667EA69514C03A65CF21975F84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358A30-01D4-4793-8568-F4F9449A57E8}"/>
      </w:docPartPr>
      <w:docPartBody>
        <w:p w:rsidR="003C4E60" w:rsidRDefault="00B86D99" w:rsidP="00B86D99">
          <w:pPr>
            <w:pStyle w:val="4D2667EA69514C03A65CF21975F84EE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3AF9DFAE085484FA82F341825D23C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7431FC-FA40-4BB0-9A84-46ACF3ADA97C}"/>
      </w:docPartPr>
      <w:docPartBody>
        <w:p w:rsidR="003C4E60" w:rsidRDefault="00B86D99" w:rsidP="00B86D99">
          <w:pPr>
            <w:pStyle w:val="D3AF9DFAE085484FA82F341825D23CF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5F605E89DCD4D6AA85B89BB94284B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380F59-3C7A-4257-800B-35568C6E1D90}"/>
      </w:docPartPr>
      <w:docPartBody>
        <w:p w:rsidR="003C4E60" w:rsidRDefault="00B86D99" w:rsidP="00B86D99">
          <w:pPr>
            <w:pStyle w:val="95F605E89DCD4D6AA85B89BB94284B7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42B79A2734D4DBDB45A09FA2F5020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2A027F-AC61-452A-AD01-3C2E06B9E503}"/>
      </w:docPartPr>
      <w:docPartBody>
        <w:p w:rsidR="003C4E60" w:rsidRDefault="00B86D99" w:rsidP="00B86D99">
          <w:pPr>
            <w:pStyle w:val="142B79A2734D4DBDB45A09FA2F50208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0338AFC36494DF3B93C73A411ACA0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91CAE7-E531-4E42-B045-31118CB0C389}"/>
      </w:docPartPr>
      <w:docPartBody>
        <w:p w:rsidR="003C4E60" w:rsidRDefault="00B86D99" w:rsidP="00B86D99">
          <w:pPr>
            <w:pStyle w:val="20338AFC36494DF3B93C73A411ACA0B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C8BCE53119A4B179F3BB1E028FC72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4CC8F5-B8D0-43F6-A310-85DA536B7A5A}"/>
      </w:docPartPr>
      <w:docPartBody>
        <w:p w:rsidR="003C4E60" w:rsidRDefault="00B86D99" w:rsidP="00B86D99">
          <w:pPr>
            <w:pStyle w:val="2C8BCE53119A4B179F3BB1E028FC721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2DB93770A9A4CB0A65A7FFA82109F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5B1450-4CE2-41BB-92F9-3980588268EB}"/>
      </w:docPartPr>
      <w:docPartBody>
        <w:p w:rsidR="003C4E60" w:rsidRDefault="00B86D99" w:rsidP="00B86D99">
          <w:pPr>
            <w:pStyle w:val="42DB93770A9A4CB0A65A7FFA82109FB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9A2527ABE114073BAE8F6C0DC42AE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623CF7-F69D-4BF0-9242-08FF7314E8E9}"/>
      </w:docPartPr>
      <w:docPartBody>
        <w:p w:rsidR="003C4E60" w:rsidRDefault="00B86D99" w:rsidP="00B86D99">
          <w:pPr>
            <w:pStyle w:val="09A2527ABE114073BAE8F6C0DC42AE8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D86A2D210D74CF48C33983C176785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3DBC9D-DF13-419D-B7BB-3770B28A9EB4}"/>
      </w:docPartPr>
      <w:docPartBody>
        <w:p w:rsidR="003C4E60" w:rsidRDefault="00B86D99" w:rsidP="00B86D99">
          <w:pPr>
            <w:pStyle w:val="7D86A2D210D74CF48C33983C176785F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A4A29F02C6549E0A7DCD4B2679EC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CD5068-14C7-4DF4-BB81-4EF86AF1F3CA}"/>
      </w:docPartPr>
      <w:docPartBody>
        <w:p w:rsidR="003C4E60" w:rsidRDefault="00B86D99" w:rsidP="00B86D99">
          <w:pPr>
            <w:pStyle w:val="1A4A29F02C6549E0A7DCD4B2679ECE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DCAF116D8284C849BAC4A59232618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EFE3D3-199A-41EA-ACAF-C58C3C9F26CE}"/>
      </w:docPartPr>
      <w:docPartBody>
        <w:p w:rsidR="003C4E60" w:rsidRDefault="00B86D99" w:rsidP="00B86D99">
          <w:pPr>
            <w:pStyle w:val="CDCAF116D8284C849BAC4A592326180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9E55EDC23F4BBFB4D55805F868F7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717106-0F13-4932-BC7C-60F492686974}"/>
      </w:docPartPr>
      <w:docPartBody>
        <w:p w:rsidR="003C4E60" w:rsidRDefault="00B86D99" w:rsidP="00B86D99">
          <w:pPr>
            <w:pStyle w:val="8E9E55EDC23F4BBFB4D55805F868F7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A4E8E6D29DD414EA99AB0CC3CF566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06EAFB-310A-4481-B69B-7C014E003DEA}"/>
      </w:docPartPr>
      <w:docPartBody>
        <w:p w:rsidR="003C4E60" w:rsidRDefault="00B86D99" w:rsidP="00B86D99">
          <w:pPr>
            <w:pStyle w:val="2A4E8E6D29DD414EA99AB0CC3CF5669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3A6DD7170D94187B11588482D26DA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74F489-4267-4469-84B9-8705C313796E}"/>
      </w:docPartPr>
      <w:docPartBody>
        <w:p w:rsidR="003C4E60" w:rsidRDefault="00B86D99" w:rsidP="00B86D99">
          <w:pPr>
            <w:pStyle w:val="83A6DD7170D94187B11588482D26DA7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CC569375EEB4EDAAD719F167C58D6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812FD6-5F04-42DB-9BE3-FF911EC69BF2}"/>
      </w:docPartPr>
      <w:docPartBody>
        <w:p w:rsidR="003C4E60" w:rsidRDefault="00B86D99" w:rsidP="00B86D99">
          <w:pPr>
            <w:pStyle w:val="8CC569375EEB4EDAAD719F167C58D67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4630B67B124413D8F4FD118E6E309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B9139-B2DC-4F8E-AF6E-B9B7CC0364FD}"/>
      </w:docPartPr>
      <w:docPartBody>
        <w:p w:rsidR="003C4E60" w:rsidRDefault="00B86D99" w:rsidP="00B86D99">
          <w:pPr>
            <w:pStyle w:val="24630B67B124413D8F4FD118E6E3093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6A5B7CEE5FC493684AFB5EA7D245C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A517A5-70D7-4D81-9421-5C3C280CD2DC}"/>
      </w:docPartPr>
      <w:docPartBody>
        <w:p w:rsidR="003C4E60" w:rsidRDefault="00B86D99" w:rsidP="00B86D99">
          <w:pPr>
            <w:pStyle w:val="96A5B7CEE5FC493684AFB5EA7D245C5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C2F562DE54A4A389C19FD817DAFC4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8FB16F-9ABB-47B7-AEE8-B4CF5163CBB9}"/>
      </w:docPartPr>
      <w:docPartBody>
        <w:p w:rsidR="003C4E60" w:rsidRDefault="00B86D99" w:rsidP="00B86D99">
          <w:pPr>
            <w:pStyle w:val="7C2F562DE54A4A389C19FD817DAFC4D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0F14CEFC75D4B96A2039D196D5224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CB4247-552F-4A11-A901-3CD27D7CF410}"/>
      </w:docPartPr>
      <w:docPartBody>
        <w:p w:rsidR="003C4E60" w:rsidRDefault="00B86D99" w:rsidP="00B86D99">
          <w:pPr>
            <w:pStyle w:val="20F14CEFC75D4B96A2039D196D52242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595020B7287409E8B6755C32868BF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DC1F6F-765D-4410-82C3-B5AC9102AA97}"/>
      </w:docPartPr>
      <w:docPartBody>
        <w:p w:rsidR="003C4E60" w:rsidRDefault="00B86D99" w:rsidP="00B86D99">
          <w:pPr>
            <w:pStyle w:val="5595020B7287409E8B6755C32868BFE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09512A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C4E60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A92109"/>
    <w:rsid w:val="00B351EF"/>
    <w:rsid w:val="00B37875"/>
    <w:rsid w:val="00B61C2D"/>
    <w:rsid w:val="00B82639"/>
    <w:rsid w:val="00B86D9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63B7"/>
    <w:rsid w:val="00D77C82"/>
    <w:rsid w:val="00DA2332"/>
    <w:rsid w:val="00DC5BA3"/>
    <w:rsid w:val="00DD0B39"/>
    <w:rsid w:val="00E067C1"/>
    <w:rsid w:val="00E16E1C"/>
    <w:rsid w:val="00E62DBF"/>
    <w:rsid w:val="00EA4F76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9512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E8E384B113FF420CB3923E9BE3BE8872">
    <w:name w:val="E8E384B113FF420CB3923E9BE3BE8872"/>
    <w:rsid w:val="00C338EA"/>
  </w:style>
  <w:style w:type="paragraph" w:customStyle="1" w:styleId="23AB319427A74E4A8747E8967D518752">
    <w:name w:val="23AB319427A74E4A8747E8967D518752"/>
    <w:rsid w:val="00C338EA"/>
  </w:style>
  <w:style w:type="paragraph" w:customStyle="1" w:styleId="2B96C3640EE14D04B56A84C8B70F9776">
    <w:name w:val="2B96C3640EE14D04B56A84C8B70F9776"/>
    <w:rsid w:val="00C338EA"/>
  </w:style>
  <w:style w:type="paragraph" w:customStyle="1" w:styleId="75B52972DEF6480E906FCB8CF829509C">
    <w:name w:val="75B52972DEF6480E906FCB8CF829509C"/>
    <w:rsid w:val="00C338EA"/>
  </w:style>
  <w:style w:type="paragraph" w:customStyle="1" w:styleId="D6DD69E21F314CBCB92319D75DD236A3">
    <w:name w:val="D6DD69E21F314CBCB92319D75DD236A3"/>
    <w:rsid w:val="00C338EA"/>
  </w:style>
  <w:style w:type="paragraph" w:customStyle="1" w:styleId="5D079DEC9482441D8351D6DA1D06D2AF">
    <w:name w:val="5D079DEC9482441D8351D6DA1D06D2AF"/>
    <w:rsid w:val="00C338EA"/>
  </w:style>
  <w:style w:type="paragraph" w:customStyle="1" w:styleId="5790A6646B5D45E2A73AC59F85650940">
    <w:name w:val="5790A6646B5D45E2A73AC59F85650940"/>
    <w:rsid w:val="00C338EA"/>
  </w:style>
  <w:style w:type="paragraph" w:customStyle="1" w:styleId="605C091D4AB04A11972286FC2BD339D0">
    <w:name w:val="605C091D4AB04A11972286FC2BD339D0"/>
    <w:rsid w:val="00C338EA"/>
  </w:style>
  <w:style w:type="paragraph" w:customStyle="1" w:styleId="A3EEB1D3798D4685A7FEA74EAB02245B">
    <w:name w:val="A3EEB1D3798D4685A7FEA74EAB02245B"/>
    <w:rsid w:val="00C338EA"/>
  </w:style>
  <w:style w:type="paragraph" w:customStyle="1" w:styleId="41E719706134445EA3A678BF816F8AF0">
    <w:name w:val="41E719706134445EA3A678BF816F8AF0"/>
    <w:rsid w:val="00C338EA"/>
  </w:style>
  <w:style w:type="paragraph" w:customStyle="1" w:styleId="21DF262BFBD84AFC9F2230CBCB372CE3">
    <w:name w:val="21DF262BFBD84AFC9F2230CBCB372CE3"/>
    <w:rsid w:val="00C338EA"/>
  </w:style>
  <w:style w:type="paragraph" w:customStyle="1" w:styleId="147CFEE72FA94E8BB1B136B4FA41FF00">
    <w:name w:val="147CFEE72FA94E8BB1B136B4FA41FF00"/>
    <w:rsid w:val="00C338EA"/>
  </w:style>
  <w:style w:type="paragraph" w:customStyle="1" w:styleId="79F24A911EF84890B351DD570A330986">
    <w:name w:val="79F24A911EF84890B351DD570A330986"/>
    <w:rsid w:val="00C338EA"/>
  </w:style>
  <w:style w:type="paragraph" w:customStyle="1" w:styleId="25BA2EB523C9433DBB91D0C7664C0386">
    <w:name w:val="25BA2EB523C9433DBB91D0C7664C0386"/>
    <w:rsid w:val="00C338EA"/>
  </w:style>
  <w:style w:type="paragraph" w:customStyle="1" w:styleId="97F6024466904159A859FDA7D74F7490">
    <w:name w:val="97F6024466904159A859FDA7D74F7490"/>
    <w:rsid w:val="00C338EA"/>
  </w:style>
  <w:style w:type="paragraph" w:customStyle="1" w:styleId="1657C3EC8EE144D9B24044E104BCB0EB">
    <w:name w:val="1657C3EC8EE144D9B24044E104BCB0EB"/>
    <w:rsid w:val="00C338EA"/>
  </w:style>
  <w:style w:type="paragraph" w:customStyle="1" w:styleId="0D8D007F107A492CB08274B60342AD50">
    <w:name w:val="0D8D007F107A492CB08274B60342AD50"/>
    <w:rsid w:val="00C338EA"/>
  </w:style>
  <w:style w:type="paragraph" w:customStyle="1" w:styleId="A41987B4264E4E4CAF95B5684F6759D9">
    <w:name w:val="A41987B4264E4E4CAF95B5684F6759D9"/>
    <w:rsid w:val="00C338EA"/>
  </w:style>
  <w:style w:type="paragraph" w:customStyle="1" w:styleId="9E96D078A9C8496ABE9762B639C29594">
    <w:name w:val="9E96D078A9C8496ABE9762B639C29594"/>
    <w:rsid w:val="00C338EA"/>
  </w:style>
  <w:style w:type="paragraph" w:customStyle="1" w:styleId="1C439C28C2594CE9AD9FDEDBCBF2F02B">
    <w:name w:val="1C439C28C2594CE9AD9FDEDBCBF2F02B"/>
    <w:rsid w:val="00C338EA"/>
  </w:style>
  <w:style w:type="paragraph" w:customStyle="1" w:styleId="6969B7D16C514F28893E739CDACA225E">
    <w:name w:val="6969B7D16C514F28893E739CDACA225E"/>
    <w:rsid w:val="00C338EA"/>
  </w:style>
  <w:style w:type="paragraph" w:customStyle="1" w:styleId="CD74B10E3C124B3BBA648CD5D5D49B2F">
    <w:name w:val="CD74B10E3C124B3BBA648CD5D5D49B2F"/>
    <w:rsid w:val="00C338EA"/>
  </w:style>
  <w:style w:type="paragraph" w:customStyle="1" w:styleId="595AEACD05DF4DD3897D0978F4D457D3">
    <w:name w:val="595AEACD05DF4DD3897D0978F4D457D3"/>
    <w:rsid w:val="00C338EA"/>
  </w:style>
  <w:style w:type="paragraph" w:customStyle="1" w:styleId="6F67687301E9440BACB3B3D01085A1FF">
    <w:name w:val="6F67687301E9440BACB3B3D01085A1FF"/>
    <w:rsid w:val="00C338EA"/>
  </w:style>
  <w:style w:type="paragraph" w:customStyle="1" w:styleId="B09E32E2D5A1493A8739D22F5CB3597E">
    <w:name w:val="B09E32E2D5A1493A8739D22F5CB3597E"/>
    <w:rsid w:val="00C338EA"/>
  </w:style>
  <w:style w:type="paragraph" w:customStyle="1" w:styleId="6C4A6E5F9CFA49DC870B9149651C2EA2">
    <w:name w:val="6C4A6E5F9CFA49DC870B9149651C2EA2"/>
    <w:rsid w:val="00C338EA"/>
  </w:style>
  <w:style w:type="paragraph" w:customStyle="1" w:styleId="2F70BEB1C805462AB03F6A772D3906F8">
    <w:name w:val="2F70BEB1C805462AB03F6A772D3906F8"/>
    <w:rsid w:val="00C338EA"/>
  </w:style>
  <w:style w:type="paragraph" w:customStyle="1" w:styleId="CDFA05BC2FC1415FBB3FCD6D908DD064">
    <w:name w:val="CDFA05BC2FC1415FBB3FCD6D908DD064"/>
    <w:rsid w:val="00C338EA"/>
  </w:style>
  <w:style w:type="paragraph" w:customStyle="1" w:styleId="502384330ED8446B92867696248E5103">
    <w:name w:val="502384330ED8446B92867696248E5103"/>
    <w:rsid w:val="00C338EA"/>
  </w:style>
  <w:style w:type="paragraph" w:customStyle="1" w:styleId="D0EF0BC0298242BF9D6A3CE59337D461">
    <w:name w:val="D0EF0BC0298242BF9D6A3CE59337D461"/>
    <w:rsid w:val="00C338EA"/>
  </w:style>
  <w:style w:type="paragraph" w:customStyle="1" w:styleId="18689BFC7C7840209F6563F74165057D">
    <w:name w:val="18689BFC7C7840209F6563F74165057D"/>
    <w:rsid w:val="00C338EA"/>
  </w:style>
  <w:style w:type="paragraph" w:customStyle="1" w:styleId="F95B7B50480B42C696BA25C0A881FD0E">
    <w:name w:val="F95B7B50480B42C696BA25C0A881FD0E"/>
    <w:rsid w:val="00C338EA"/>
  </w:style>
  <w:style w:type="paragraph" w:customStyle="1" w:styleId="3F9532BFD64345969CBFDE7D8B4B2F29">
    <w:name w:val="3F9532BFD64345969CBFDE7D8B4B2F29"/>
    <w:rsid w:val="00C338EA"/>
  </w:style>
  <w:style w:type="paragraph" w:customStyle="1" w:styleId="8A6D593303294DD88844ACE0E8B8FC69">
    <w:name w:val="8A6D593303294DD88844ACE0E8B8FC69"/>
    <w:rsid w:val="00C338EA"/>
  </w:style>
  <w:style w:type="paragraph" w:customStyle="1" w:styleId="3E31AD10000342DA82A58A4C99D1803E">
    <w:name w:val="3E31AD10000342DA82A58A4C99D1803E"/>
    <w:rsid w:val="00C338EA"/>
  </w:style>
  <w:style w:type="paragraph" w:customStyle="1" w:styleId="E084482AB5D9478E98EAAD51DF44494F">
    <w:name w:val="E084482AB5D9478E98EAAD51DF44494F"/>
    <w:rsid w:val="00C338EA"/>
  </w:style>
  <w:style w:type="paragraph" w:customStyle="1" w:styleId="BD8787ABCAC546DC9D92F2FFAC94BC8F">
    <w:name w:val="BD8787ABCAC546DC9D92F2FFAC94BC8F"/>
    <w:rsid w:val="00C338EA"/>
  </w:style>
  <w:style w:type="paragraph" w:customStyle="1" w:styleId="2CDF50A2F21148D8B23C37711AEDD0C8">
    <w:name w:val="2CDF50A2F21148D8B23C37711AEDD0C8"/>
    <w:rsid w:val="00C338EA"/>
  </w:style>
  <w:style w:type="paragraph" w:customStyle="1" w:styleId="C5213E18AAC4493EAA8AE66956BB081E">
    <w:name w:val="C5213E18AAC4493EAA8AE66956BB081E"/>
    <w:rsid w:val="00C338EA"/>
  </w:style>
  <w:style w:type="paragraph" w:customStyle="1" w:styleId="9FE1201A23894B38AD97F6263BFAA07F">
    <w:name w:val="9FE1201A23894B38AD97F6263BFAA07F"/>
    <w:rsid w:val="00C338EA"/>
  </w:style>
  <w:style w:type="paragraph" w:customStyle="1" w:styleId="D8D53BFF17114D1C988B2F40C846A575">
    <w:name w:val="D8D53BFF17114D1C988B2F40C846A575"/>
    <w:rsid w:val="00C338EA"/>
  </w:style>
  <w:style w:type="paragraph" w:customStyle="1" w:styleId="DB9C7F482194440083F38F01DA7D50C3">
    <w:name w:val="DB9C7F482194440083F38F01DA7D50C3"/>
    <w:rsid w:val="00C338EA"/>
  </w:style>
  <w:style w:type="paragraph" w:customStyle="1" w:styleId="46DC5BDAF58C409F83ACA2AB423404BB">
    <w:name w:val="46DC5BDAF58C409F83ACA2AB423404BB"/>
    <w:rsid w:val="00C338EA"/>
  </w:style>
  <w:style w:type="paragraph" w:customStyle="1" w:styleId="0F7AD2CCE1134CD78F6CC44348168CB8">
    <w:name w:val="0F7AD2CCE1134CD78F6CC44348168CB8"/>
    <w:rsid w:val="00C338EA"/>
  </w:style>
  <w:style w:type="paragraph" w:customStyle="1" w:styleId="1853D34D0B044A3A8E15FE45B5554191">
    <w:name w:val="1853D34D0B044A3A8E15FE45B5554191"/>
    <w:rsid w:val="00C338EA"/>
  </w:style>
  <w:style w:type="paragraph" w:customStyle="1" w:styleId="18A865237BC74946B8DE20F525D6AECE">
    <w:name w:val="18A865237BC74946B8DE20F525D6AECE"/>
    <w:rsid w:val="00C338EA"/>
  </w:style>
  <w:style w:type="paragraph" w:customStyle="1" w:styleId="7118520E5F8B407EABD117B8E1043F33">
    <w:name w:val="7118520E5F8B407EABD117B8E1043F33"/>
    <w:rsid w:val="00C338EA"/>
  </w:style>
  <w:style w:type="paragraph" w:customStyle="1" w:styleId="C2963A6E15CE4026808B9F1B5A3E7BE9">
    <w:name w:val="C2963A6E15CE4026808B9F1B5A3E7BE9"/>
    <w:rsid w:val="00C338EA"/>
  </w:style>
  <w:style w:type="paragraph" w:customStyle="1" w:styleId="F0825F92FBEA496F989CD99D074882A1">
    <w:name w:val="F0825F92FBEA496F989CD99D074882A1"/>
    <w:rsid w:val="00C338EA"/>
  </w:style>
  <w:style w:type="paragraph" w:customStyle="1" w:styleId="8C000C85B7A9485595E1E4F59C6B601D">
    <w:name w:val="8C000C85B7A9485595E1E4F59C6B601D"/>
    <w:rsid w:val="00C338EA"/>
  </w:style>
  <w:style w:type="paragraph" w:customStyle="1" w:styleId="AA3F50F010EB4D85A66502150E3404F4">
    <w:name w:val="AA3F50F010EB4D85A66502150E3404F4"/>
    <w:rsid w:val="00C338EA"/>
  </w:style>
  <w:style w:type="paragraph" w:customStyle="1" w:styleId="12B609FE1AB24124A4BFE459321B992F">
    <w:name w:val="12B609FE1AB24124A4BFE459321B992F"/>
    <w:rsid w:val="00C338EA"/>
  </w:style>
  <w:style w:type="paragraph" w:customStyle="1" w:styleId="39BDD8F62F1A4FFC97983822E2E43B6A">
    <w:name w:val="39BDD8F62F1A4FFC97983822E2E43B6A"/>
    <w:rsid w:val="00C338EA"/>
  </w:style>
  <w:style w:type="paragraph" w:customStyle="1" w:styleId="56912C5316034CFEB230C728C873C984">
    <w:name w:val="56912C5316034CFEB230C728C873C984"/>
    <w:rsid w:val="00C338EA"/>
  </w:style>
  <w:style w:type="paragraph" w:customStyle="1" w:styleId="1DD02B0069CE453ABC99BFFADBA0C345">
    <w:name w:val="1DD02B0069CE453ABC99BFFADBA0C345"/>
    <w:rsid w:val="00C338EA"/>
  </w:style>
  <w:style w:type="paragraph" w:customStyle="1" w:styleId="1F8B95240FEA4DDBA6EDCB95B8924027">
    <w:name w:val="1F8B95240FEA4DDBA6EDCB95B8924027"/>
    <w:rsid w:val="00C338EA"/>
  </w:style>
  <w:style w:type="paragraph" w:customStyle="1" w:styleId="E8072A7E63B64F74A3760108839B0A39">
    <w:name w:val="E8072A7E63B64F74A3760108839B0A39"/>
    <w:rsid w:val="00C338EA"/>
  </w:style>
  <w:style w:type="paragraph" w:customStyle="1" w:styleId="AA9F3E2D88634AE583C4246B1553FE3A">
    <w:name w:val="AA9F3E2D88634AE583C4246B1553FE3A"/>
    <w:rsid w:val="00C338EA"/>
  </w:style>
  <w:style w:type="paragraph" w:customStyle="1" w:styleId="60D4F18CB61F49F6A69FFD826DBF27B5">
    <w:name w:val="60D4F18CB61F49F6A69FFD826DBF27B5"/>
    <w:rsid w:val="00C338EA"/>
  </w:style>
  <w:style w:type="paragraph" w:customStyle="1" w:styleId="BA891A6D3D6C4153A2D2DB4D6866C1BB">
    <w:name w:val="BA891A6D3D6C4153A2D2DB4D6866C1BB"/>
    <w:rsid w:val="00C338EA"/>
  </w:style>
  <w:style w:type="paragraph" w:customStyle="1" w:styleId="EDC266C80C7D47959243B7DF57174FF7">
    <w:name w:val="EDC266C80C7D47959243B7DF57174FF7"/>
    <w:rsid w:val="00C338EA"/>
  </w:style>
  <w:style w:type="paragraph" w:customStyle="1" w:styleId="1DC1EFD73A7847BCAD60B075A65E8000">
    <w:name w:val="1DC1EFD73A7847BCAD60B075A65E8000"/>
    <w:rsid w:val="00C338EA"/>
  </w:style>
  <w:style w:type="paragraph" w:customStyle="1" w:styleId="A12CF43AA96B4414A082ECC3A69C94BF">
    <w:name w:val="A12CF43AA96B4414A082ECC3A69C94BF"/>
    <w:rsid w:val="00C338EA"/>
  </w:style>
  <w:style w:type="paragraph" w:customStyle="1" w:styleId="82D438DCA23443E3963EDA4F426E119B">
    <w:name w:val="82D438DCA23443E3963EDA4F426E119B"/>
    <w:rsid w:val="00C338EA"/>
  </w:style>
  <w:style w:type="paragraph" w:customStyle="1" w:styleId="723564716AE74FE8A9A7EA8F009D2E7D">
    <w:name w:val="723564716AE74FE8A9A7EA8F009D2E7D"/>
    <w:rsid w:val="00C338EA"/>
  </w:style>
  <w:style w:type="paragraph" w:customStyle="1" w:styleId="44DECE31C04A4DA7B27C4529A4A6ED66">
    <w:name w:val="44DECE31C04A4DA7B27C4529A4A6ED66"/>
    <w:rsid w:val="00C338EA"/>
  </w:style>
  <w:style w:type="paragraph" w:customStyle="1" w:styleId="2653295FCC6649EFB91CE18E9EEAAF1B">
    <w:name w:val="2653295FCC6649EFB91CE18E9EEAAF1B"/>
    <w:rsid w:val="00C338EA"/>
  </w:style>
  <w:style w:type="paragraph" w:customStyle="1" w:styleId="B3953218949A4045A25FC3BB9B5D6B17">
    <w:name w:val="B3953218949A4045A25FC3BB9B5D6B17"/>
    <w:rsid w:val="00C338EA"/>
  </w:style>
  <w:style w:type="paragraph" w:customStyle="1" w:styleId="B2803A319A0F4D6E803085D0525FC1EE">
    <w:name w:val="B2803A319A0F4D6E803085D0525FC1EE"/>
    <w:rsid w:val="00C338EA"/>
  </w:style>
  <w:style w:type="paragraph" w:customStyle="1" w:styleId="7BCA1B0ABACE4C5F89064EFAF126FB64">
    <w:name w:val="7BCA1B0ABACE4C5F89064EFAF126FB64"/>
    <w:rsid w:val="00C338EA"/>
  </w:style>
  <w:style w:type="paragraph" w:customStyle="1" w:styleId="C44C272C154D4848A09A37DB73214048">
    <w:name w:val="C44C272C154D4848A09A37DB73214048"/>
    <w:rsid w:val="00C338EA"/>
  </w:style>
  <w:style w:type="paragraph" w:customStyle="1" w:styleId="A275373F6DD14937ACED8FE56F59A638">
    <w:name w:val="A275373F6DD14937ACED8FE56F59A638"/>
    <w:rsid w:val="00C338EA"/>
  </w:style>
  <w:style w:type="paragraph" w:customStyle="1" w:styleId="F34339C1DA82470AADA57A59CAEA0F58">
    <w:name w:val="F34339C1DA82470AADA57A59CAEA0F58"/>
    <w:rsid w:val="00C338EA"/>
  </w:style>
  <w:style w:type="paragraph" w:customStyle="1" w:styleId="A5C1D7C6E0DC470A85E26FBBCCB5B985">
    <w:name w:val="A5C1D7C6E0DC470A85E26FBBCCB5B985"/>
    <w:rsid w:val="00C338EA"/>
  </w:style>
  <w:style w:type="paragraph" w:customStyle="1" w:styleId="F571F08B01B04FAF81E09EA801CFB4E1">
    <w:name w:val="F571F08B01B04FAF81E09EA801CFB4E1"/>
    <w:rsid w:val="00C338EA"/>
  </w:style>
  <w:style w:type="paragraph" w:customStyle="1" w:styleId="FF43CCC1B51449D3B8FA57EF59E67978">
    <w:name w:val="FF43CCC1B51449D3B8FA57EF59E67978"/>
    <w:rsid w:val="00C338EA"/>
  </w:style>
  <w:style w:type="paragraph" w:customStyle="1" w:styleId="4EE27BF2F1C04CA9AE463E148CCA6CA0">
    <w:name w:val="4EE27BF2F1C04CA9AE463E148CCA6CA0"/>
    <w:rsid w:val="00C338EA"/>
  </w:style>
  <w:style w:type="paragraph" w:customStyle="1" w:styleId="E91169EC483748F183F1F209B47BBF91">
    <w:name w:val="E91169EC483748F183F1F209B47BBF91"/>
    <w:rsid w:val="00C338EA"/>
  </w:style>
  <w:style w:type="paragraph" w:customStyle="1" w:styleId="167F7BEC9E1C443484D9CE7F37EDB52C">
    <w:name w:val="167F7BEC9E1C443484D9CE7F37EDB52C"/>
    <w:rsid w:val="00C338EA"/>
  </w:style>
  <w:style w:type="paragraph" w:customStyle="1" w:styleId="9A02E57264B14183B94E2E806392EF79">
    <w:name w:val="9A02E57264B14183B94E2E806392EF79"/>
    <w:rsid w:val="00C338EA"/>
  </w:style>
  <w:style w:type="paragraph" w:customStyle="1" w:styleId="7D68F1D764F1473798887F0410521C4E">
    <w:name w:val="7D68F1D764F1473798887F0410521C4E"/>
    <w:rsid w:val="00C338EA"/>
  </w:style>
  <w:style w:type="paragraph" w:customStyle="1" w:styleId="F955E23685D042968BD3F89415C10737">
    <w:name w:val="F955E23685D042968BD3F89415C10737"/>
    <w:rsid w:val="00C338EA"/>
  </w:style>
  <w:style w:type="paragraph" w:customStyle="1" w:styleId="ED40D52387A2430E858D8F83833684D8">
    <w:name w:val="ED40D52387A2430E858D8F83833684D8"/>
    <w:rsid w:val="00C338EA"/>
  </w:style>
  <w:style w:type="paragraph" w:customStyle="1" w:styleId="0468297BE2F54E7B94B846D3B8A82843">
    <w:name w:val="0468297BE2F54E7B94B846D3B8A82843"/>
    <w:rsid w:val="00C338EA"/>
  </w:style>
  <w:style w:type="paragraph" w:customStyle="1" w:styleId="25AE6C13E3F44664AFF542E96962430D">
    <w:name w:val="25AE6C13E3F44664AFF542E96962430D"/>
    <w:rsid w:val="00C338EA"/>
  </w:style>
  <w:style w:type="paragraph" w:customStyle="1" w:styleId="098D3C2CCEE249B1A35B4D8098A090DB">
    <w:name w:val="098D3C2CCEE249B1A35B4D8098A090DB"/>
    <w:rsid w:val="00C338EA"/>
  </w:style>
  <w:style w:type="paragraph" w:customStyle="1" w:styleId="49C10B66BF254DB481DCE06905AD55C0">
    <w:name w:val="49C10B66BF254DB481DCE06905AD55C0"/>
    <w:rsid w:val="00C338EA"/>
  </w:style>
  <w:style w:type="paragraph" w:customStyle="1" w:styleId="3ED8223774A843DE9B0A8CF4ED6AF9E5">
    <w:name w:val="3ED8223774A843DE9B0A8CF4ED6AF9E5"/>
    <w:rsid w:val="00B86D99"/>
  </w:style>
  <w:style w:type="paragraph" w:customStyle="1" w:styleId="7819A408AABB49C588FB7BB2F1D19392">
    <w:name w:val="7819A408AABB49C588FB7BB2F1D19392"/>
    <w:rsid w:val="00B86D99"/>
  </w:style>
  <w:style w:type="paragraph" w:customStyle="1" w:styleId="546E92EE1EC743459201B308A0386CB9">
    <w:name w:val="546E92EE1EC743459201B308A0386CB9"/>
    <w:rsid w:val="00B86D99"/>
  </w:style>
  <w:style w:type="paragraph" w:customStyle="1" w:styleId="6FD17F06D003457AB80920071613F627">
    <w:name w:val="6FD17F06D003457AB80920071613F627"/>
    <w:rsid w:val="00B86D99"/>
  </w:style>
  <w:style w:type="paragraph" w:customStyle="1" w:styleId="F94DC4952EFF4DC68BA01A87AD9A6C78">
    <w:name w:val="F94DC4952EFF4DC68BA01A87AD9A6C78"/>
    <w:rsid w:val="00B86D99"/>
  </w:style>
  <w:style w:type="paragraph" w:customStyle="1" w:styleId="A60E7DFA298B445AAE7C57C5F8A31226">
    <w:name w:val="A60E7DFA298B445AAE7C57C5F8A31226"/>
    <w:rsid w:val="00B86D99"/>
  </w:style>
  <w:style w:type="paragraph" w:customStyle="1" w:styleId="1220588D9AC849799B3905CBE3AB8542">
    <w:name w:val="1220588D9AC849799B3905CBE3AB8542"/>
    <w:rsid w:val="00B86D99"/>
  </w:style>
  <w:style w:type="paragraph" w:customStyle="1" w:styleId="ED43706CD3DA41FC92C0041AA6C6B8FD">
    <w:name w:val="ED43706CD3DA41FC92C0041AA6C6B8FD"/>
    <w:rsid w:val="00B86D99"/>
  </w:style>
  <w:style w:type="paragraph" w:customStyle="1" w:styleId="B68A5AC8CE1341E0BDB5D570E901CC55">
    <w:name w:val="B68A5AC8CE1341E0BDB5D570E901CC55"/>
    <w:rsid w:val="00B86D99"/>
  </w:style>
  <w:style w:type="paragraph" w:customStyle="1" w:styleId="3B856AF988C64EDCA382F8C03CDDAEC9">
    <w:name w:val="3B856AF988C64EDCA382F8C03CDDAEC9"/>
    <w:rsid w:val="00B86D99"/>
  </w:style>
  <w:style w:type="paragraph" w:customStyle="1" w:styleId="ABE082EDDD784878A31009CADEEDD9AB">
    <w:name w:val="ABE082EDDD784878A31009CADEEDD9AB"/>
    <w:rsid w:val="00B86D99"/>
  </w:style>
  <w:style w:type="paragraph" w:customStyle="1" w:styleId="31374DE4AD484417BEF2E125EFAED94A">
    <w:name w:val="31374DE4AD484417BEF2E125EFAED94A"/>
    <w:rsid w:val="00B86D99"/>
  </w:style>
  <w:style w:type="paragraph" w:customStyle="1" w:styleId="F248DDA499A144AFB96B5BCABF57A38F">
    <w:name w:val="F248DDA499A144AFB96B5BCABF57A38F"/>
    <w:rsid w:val="00B86D99"/>
  </w:style>
  <w:style w:type="paragraph" w:customStyle="1" w:styleId="CEB20A7EE56F4C6FB2DBAC81168780F1">
    <w:name w:val="CEB20A7EE56F4C6FB2DBAC81168780F1"/>
    <w:rsid w:val="00B86D99"/>
  </w:style>
  <w:style w:type="paragraph" w:customStyle="1" w:styleId="B5A22745DDAD461B9A1132928DA627A2">
    <w:name w:val="B5A22745DDAD461B9A1132928DA627A2"/>
    <w:rsid w:val="00B86D99"/>
  </w:style>
  <w:style w:type="paragraph" w:customStyle="1" w:styleId="CED61C693EE24D63A18A8A49DAF1EC7E">
    <w:name w:val="CED61C693EE24D63A18A8A49DAF1EC7E"/>
    <w:rsid w:val="00B86D99"/>
  </w:style>
  <w:style w:type="paragraph" w:customStyle="1" w:styleId="28CE6471E03E4ECAA5783D4CD074016C">
    <w:name w:val="28CE6471E03E4ECAA5783D4CD074016C"/>
    <w:rsid w:val="00B86D99"/>
  </w:style>
  <w:style w:type="paragraph" w:customStyle="1" w:styleId="1E39CBAC940041288B36DDE8724DB9E5">
    <w:name w:val="1E39CBAC940041288B36DDE8724DB9E5"/>
    <w:rsid w:val="00B86D99"/>
  </w:style>
  <w:style w:type="paragraph" w:customStyle="1" w:styleId="8164BF3C6DD24C9597B049635A3ECBD2">
    <w:name w:val="8164BF3C6DD24C9597B049635A3ECBD2"/>
    <w:rsid w:val="00B86D99"/>
  </w:style>
  <w:style w:type="paragraph" w:customStyle="1" w:styleId="4F74A0C643144E3FA9CF9500B2A792DC">
    <w:name w:val="4F74A0C643144E3FA9CF9500B2A792DC"/>
    <w:rsid w:val="00B86D99"/>
  </w:style>
  <w:style w:type="paragraph" w:customStyle="1" w:styleId="906B37EB1ABC44C59466F1E9AF1B9611">
    <w:name w:val="906B37EB1ABC44C59466F1E9AF1B9611"/>
    <w:rsid w:val="00B86D99"/>
  </w:style>
  <w:style w:type="paragraph" w:customStyle="1" w:styleId="27D76BFCEA904C2C889EAFFE9F1B92C7">
    <w:name w:val="27D76BFCEA904C2C889EAFFE9F1B92C7"/>
    <w:rsid w:val="00B86D99"/>
  </w:style>
  <w:style w:type="paragraph" w:customStyle="1" w:styleId="136077D22E284A89AF2203A58B841C94">
    <w:name w:val="136077D22E284A89AF2203A58B841C94"/>
    <w:rsid w:val="00B86D99"/>
  </w:style>
  <w:style w:type="paragraph" w:customStyle="1" w:styleId="4F64E9B1A8A54601871904CF9EBFF9A6">
    <w:name w:val="4F64E9B1A8A54601871904CF9EBFF9A6"/>
    <w:rsid w:val="00B86D99"/>
  </w:style>
  <w:style w:type="paragraph" w:customStyle="1" w:styleId="11074314A4434962BC27DFAD6EDCB36E">
    <w:name w:val="11074314A4434962BC27DFAD6EDCB36E"/>
    <w:rsid w:val="00B86D99"/>
  </w:style>
  <w:style w:type="paragraph" w:customStyle="1" w:styleId="EBEC5555626C465B9E1BB3206D53582A">
    <w:name w:val="EBEC5555626C465B9E1BB3206D53582A"/>
    <w:rsid w:val="00B86D99"/>
  </w:style>
  <w:style w:type="paragraph" w:customStyle="1" w:styleId="931BED55673A40A8B72EA92DEB8FA18B">
    <w:name w:val="931BED55673A40A8B72EA92DEB8FA18B"/>
    <w:rsid w:val="00B86D99"/>
  </w:style>
  <w:style w:type="paragraph" w:customStyle="1" w:styleId="9B3BF8CBF8114FCB89A38D8418F1317A">
    <w:name w:val="9B3BF8CBF8114FCB89A38D8418F1317A"/>
    <w:rsid w:val="00B86D99"/>
  </w:style>
  <w:style w:type="paragraph" w:customStyle="1" w:styleId="C78A4ADEE6A047859CB2792856117014">
    <w:name w:val="C78A4ADEE6A047859CB2792856117014"/>
    <w:rsid w:val="00B86D99"/>
  </w:style>
  <w:style w:type="paragraph" w:customStyle="1" w:styleId="DB8D411F06E3486492408B9325598C29">
    <w:name w:val="DB8D411F06E3486492408B9325598C29"/>
    <w:rsid w:val="00B86D99"/>
  </w:style>
  <w:style w:type="paragraph" w:customStyle="1" w:styleId="FC4F53926176491B9D54E791881BE26D">
    <w:name w:val="FC4F53926176491B9D54E791881BE26D"/>
    <w:rsid w:val="00B86D99"/>
  </w:style>
  <w:style w:type="paragraph" w:customStyle="1" w:styleId="493A9CAB7CBD4048B1EB107B80A99A8B">
    <w:name w:val="493A9CAB7CBD4048B1EB107B80A99A8B"/>
    <w:rsid w:val="00B86D99"/>
  </w:style>
  <w:style w:type="paragraph" w:customStyle="1" w:styleId="895E6D6B3EB64EC09C974E06727BA566">
    <w:name w:val="895E6D6B3EB64EC09C974E06727BA566"/>
    <w:rsid w:val="00B86D99"/>
  </w:style>
  <w:style w:type="paragraph" w:customStyle="1" w:styleId="2CCEBFB372C847AA93A498EE24C9CEDE">
    <w:name w:val="2CCEBFB372C847AA93A498EE24C9CEDE"/>
    <w:rsid w:val="00B86D99"/>
  </w:style>
  <w:style w:type="paragraph" w:customStyle="1" w:styleId="9CB0C3D55CF940929883AFB8D138C84D">
    <w:name w:val="9CB0C3D55CF940929883AFB8D138C84D"/>
    <w:rsid w:val="00B86D99"/>
  </w:style>
  <w:style w:type="paragraph" w:customStyle="1" w:styleId="C201C84454434FCC96A75CB6D0114E44">
    <w:name w:val="C201C84454434FCC96A75CB6D0114E44"/>
    <w:rsid w:val="00B86D99"/>
  </w:style>
  <w:style w:type="paragraph" w:customStyle="1" w:styleId="B625EAFC168644EF9A88E6765D842D41">
    <w:name w:val="B625EAFC168644EF9A88E6765D842D41"/>
    <w:rsid w:val="00B86D99"/>
  </w:style>
  <w:style w:type="paragraph" w:customStyle="1" w:styleId="A37CB30F97AF474FB245C16E402FE110">
    <w:name w:val="A37CB30F97AF474FB245C16E402FE110"/>
    <w:rsid w:val="00B86D99"/>
  </w:style>
  <w:style w:type="paragraph" w:customStyle="1" w:styleId="76542FA256A542C7B7723304A655B1A0">
    <w:name w:val="76542FA256A542C7B7723304A655B1A0"/>
    <w:rsid w:val="00B86D99"/>
  </w:style>
  <w:style w:type="paragraph" w:customStyle="1" w:styleId="88FA215FDFA04BB483D05ED8D8C76B79">
    <w:name w:val="88FA215FDFA04BB483D05ED8D8C76B79"/>
    <w:rsid w:val="00B86D99"/>
  </w:style>
  <w:style w:type="paragraph" w:customStyle="1" w:styleId="5F041985D0284484832F30025B73FBA9">
    <w:name w:val="5F041985D0284484832F30025B73FBA9"/>
    <w:rsid w:val="00B86D99"/>
  </w:style>
  <w:style w:type="paragraph" w:customStyle="1" w:styleId="523D77C1D9094A9B9EC6C7AFDB897771">
    <w:name w:val="523D77C1D9094A9B9EC6C7AFDB897771"/>
    <w:rsid w:val="00B86D99"/>
  </w:style>
  <w:style w:type="paragraph" w:customStyle="1" w:styleId="3908542FF0CC4575B9E13FBB377F4167">
    <w:name w:val="3908542FF0CC4575B9E13FBB377F4167"/>
    <w:rsid w:val="00B86D99"/>
  </w:style>
  <w:style w:type="paragraph" w:customStyle="1" w:styleId="690FF577591A4297BA85C273589C5F8C">
    <w:name w:val="690FF577591A4297BA85C273589C5F8C"/>
    <w:rsid w:val="00B86D99"/>
  </w:style>
  <w:style w:type="paragraph" w:customStyle="1" w:styleId="8F87CC42F8004A34A216888B4365E273">
    <w:name w:val="8F87CC42F8004A34A216888B4365E273"/>
    <w:rsid w:val="00B86D99"/>
  </w:style>
  <w:style w:type="paragraph" w:customStyle="1" w:styleId="BEF2326D5AED43D9929752DCAA07AB69">
    <w:name w:val="BEF2326D5AED43D9929752DCAA07AB69"/>
    <w:rsid w:val="00B86D99"/>
  </w:style>
  <w:style w:type="paragraph" w:customStyle="1" w:styleId="7F24BF0C8C944422A6BB508D04F4E1DD">
    <w:name w:val="7F24BF0C8C944422A6BB508D04F4E1DD"/>
    <w:rsid w:val="00B86D99"/>
  </w:style>
  <w:style w:type="paragraph" w:customStyle="1" w:styleId="06CF64E656FE4B69A30684548E1E690D">
    <w:name w:val="06CF64E656FE4B69A30684548E1E690D"/>
    <w:rsid w:val="00B86D99"/>
  </w:style>
  <w:style w:type="paragraph" w:customStyle="1" w:styleId="7FA4262508364F8998D876EC56174AA7">
    <w:name w:val="7FA4262508364F8998D876EC56174AA7"/>
    <w:rsid w:val="00B86D99"/>
  </w:style>
  <w:style w:type="paragraph" w:customStyle="1" w:styleId="BE021F3E17934E94A9CAB452C977BD01">
    <w:name w:val="BE021F3E17934E94A9CAB452C977BD01"/>
    <w:rsid w:val="00B86D99"/>
  </w:style>
  <w:style w:type="paragraph" w:customStyle="1" w:styleId="155B0148725C48429FECB2EF0AAFDDC2">
    <w:name w:val="155B0148725C48429FECB2EF0AAFDDC2"/>
    <w:rsid w:val="00B86D99"/>
  </w:style>
  <w:style w:type="paragraph" w:customStyle="1" w:styleId="B05FFC40DD8043609C745A71D6A6918F">
    <w:name w:val="B05FFC40DD8043609C745A71D6A6918F"/>
    <w:rsid w:val="00B86D99"/>
  </w:style>
  <w:style w:type="paragraph" w:customStyle="1" w:styleId="3182B656459C41F1A9EC7559ED8C0285">
    <w:name w:val="3182B656459C41F1A9EC7559ED8C0285"/>
    <w:rsid w:val="00B86D99"/>
  </w:style>
  <w:style w:type="paragraph" w:customStyle="1" w:styleId="AD93504A4A774C8498C2141E5EFD9A96">
    <w:name w:val="AD93504A4A774C8498C2141E5EFD9A96"/>
    <w:rsid w:val="00B86D99"/>
  </w:style>
  <w:style w:type="paragraph" w:customStyle="1" w:styleId="BD59FA0695944A9DA81F08B663D5FD3F">
    <w:name w:val="BD59FA0695944A9DA81F08B663D5FD3F"/>
    <w:rsid w:val="00B86D99"/>
  </w:style>
  <w:style w:type="paragraph" w:customStyle="1" w:styleId="D80E1841A1C54CD09B43AB2B9E5129DC">
    <w:name w:val="D80E1841A1C54CD09B43AB2B9E5129DC"/>
    <w:rsid w:val="00B86D99"/>
  </w:style>
  <w:style w:type="paragraph" w:customStyle="1" w:styleId="75446549C3164D22A5AB03ECFE8CD7E7">
    <w:name w:val="75446549C3164D22A5AB03ECFE8CD7E7"/>
    <w:rsid w:val="00B86D99"/>
  </w:style>
  <w:style w:type="paragraph" w:customStyle="1" w:styleId="869FF18B532A4106900F0C90EE05F20E">
    <w:name w:val="869FF18B532A4106900F0C90EE05F20E"/>
    <w:rsid w:val="00B86D99"/>
  </w:style>
  <w:style w:type="paragraph" w:customStyle="1" w:styleId="DBC244807C95414AA47D793E92279872">
    <w:name w:val="DBC244807C95414AA47D793E92279872"/>
    <w:rsid w:val="00B86D99"/>
  </w:style>
  <w:style w:type="paragraph" w:customStyle="1" w:styleId="C90CD8961C154BCB8935C3D2117FA9D7">
    <w:name w:val="C90CD8961C154BCB8935C3D2117FA9D7"/>
    <w:rsid w:val="00B86D99"/>
  </w:style>
  <w:style w:type="paragraph" w:customStyle="1" w:styleId="3DE2043980FB4A9095D2AFF2633076A9">
    <w:name w:val="3DE2043980FB4A9095D2AFF2633076A9"/>
    <w:rsid w:val="00B86D99"/>
  </w:style>
  <w:style w:type="paragraph" w:customStyle="1" w:styleId="F03346BE4DA4413F8480B35DC2789ECA">
    <w:name w:val="F03346BE4DA4413F8480B35DC2789ECA"/>
    <w:rsid w:val="00B86D99"/>
  </w:style>
  <w:style w:type="paragraph" w:customStyle="1" w:styleId="BDF34C27B0C04214964FB235A266A61F">
    <w:name w:val="BDF34C27B0C04214964FB235A266A61F"/>
    <w:rsid w:val="00B86D99"/>
  </w:style>
  <w:style w:type="paragraph" w:customStyle="1" w:styleId="B4C0AC23E05846C58BDAA9C3D9EF8254">
    <w:name w:val="B4C0AC23E05846C58BDAA9C3D9EF8254"/>
    <w:rsid w:val="00B86D99"/>
  </w:style>
  <w:style w:type="paragraph" w:customStyle="1" w:styleId="AA04E144FFE743F99423FD86D519BC6C">
    <w:name w:val="AA04E144FFE743F99423FD86D519BC6C"/>
    <w:rsid w:val="00B86D99"/>
  </w:style>
  <w:style w:type="paragraph" w:customStyle="1" w:styleId="8D99D75653EB4E0FAB4D6CFCB108C7BF">
    <w:name w:val="8D99D75653EB4E0FAB4D6CFCB108C7BF"/>
    <w:rsid w:val="00B86D99"/>
  </w:style>
  <w:style w:type="paragraph" w:customStyle="1" w:styleId="4C5684BEFD074AC0B7101B2C639627F2">
    <w:name w:val="4C5684BEFD074AC0B7101B2C639627F2"/>
    <w:rsid w:val="00B86D99"/>
  </w:style>
  <w:style w:type="paragraph" w:customStyle="1" w:styleId="21828C475A6B4E14A2E15813D55EA5DD">
    <w:name w:val="21828C475A6B4E14A2E15813D55EA5DD"/>
    <w:rsid w:val="00B86D99"/>
  </w:style>
  <w:style w:type="paragraph" w:customStyle="1" w:styleId="B508448B73194FB4983F3751B02B3006">
    <w:name w:val="B508448B73194FB4983F3751B02B3006"/>
    <w:rsid w:val="00B86D99"/>
  </w:style>
  <w:style w:type="paragraph" w:customStyle="1" w:styleId="71DD77848FB745DF813C94AAD69D89BB">
    <w:name w:val="71DD77848FB745DF813C94AAD69D89BB"/>
    <w:rsid w:val="00B86D99"/>
  </w:style>
  <w:style w:type="paragraph" w:customStyle="1" w:styleId="AE3722794787476D83BFF18DFBE6E0E8">
    <w:name w:val="AE3722794787476D83BFF18DFBE6E0E8"/>
    <w:rsid w:val="00B86D99"/>
  </w:style>
  <w:style w:type="paragraph" w:customStyle="1" w:styleId="07C30CCF88C44EEA9DB03039494E2E8B">
    <w:name w:val="07C30CCF88C44EEA9DB03039494E2E8B"/>
    <w:rsid w:val="00B86D99"/>
  </w:style>
  <w:style w:type="paragraph" w:customStyle="1" w:styleId="92EF8BB8334B4E23BB5A1C52FDDC7AA3">
    <w:name w:val="92EF8BB8334B4E23BB5A1C52FDDC7AA3"/>
    <w:rsid w:val="00B86D99"/>
  </w:style>
  <w:style w:type="paragraph" w:customStyle="1" w:styleId="599658BEEE2B431DB03FC04408077DD7">
    <w:name w:val="599658BEEE2B431DB03FC04408077DD7"/>
    <w:rsid w:val="00B86D99"/>
  </w:style>
  <w:style w:type="paragraph" w:customStyle="1" w:styleId="B3F54D34898249879066FB9CA98AE8EC">
    <w:name w:val="B3F54D34898249879066FB9CA98AE8EC"/>
    <w:rsid w:val="00B86D99"/>
  </w:style>
  <w:style w:type="paragraph" w:customStyle="1" w:styleId="EB3D35884E114A779B4C9334D905A737">
    <w:name w:val="EB3D35884E114A779B4C9334D905A737"/>
    <w:rsid w:val="00B86D99"/>
  </w:style>
  <w:style w:type="paragraph" w:customStyle="1" w:styleId="8DE5A4B6CC624B39841A0958B6B8D343">
    <w:name w:val="8DE5A4B6CC624B39841A0958B6B8D343"/>
    <w:rsid w:val="00B86D99"/>
  </w:style>
  <w:style w:type="paragraph" w:customStyle="1" w:styleId="7D8818D052EB4185845A81A160A9C717">
    <w:name w:val="7D8818D052EB4185845A81A160A9C717"/>
    <w:rsid w:val="00B86D99"/>
  </w:style>
  <w:style w:type="paragraph" w:customStyle="1" w:styleId="A7C954BF497942B7A7B12D04A5BE4B81">
    <w:name w:val="A7C954BF497942B7A7B12D04A5BE4B81"/>
    <w:rsid w:val="00B86D99"/>
  </w:style>
  <w:style w:type="paragraph" w:customStyle="1" w:styleId="B42429FECA8D4725A2D1E71961EB4389">
    <w:name w:val="B42429FECA8D4725A2D1E71961EB4389"/>
    <w:rsid w:val="00B86D99"/>
  </w:style>
  <w:style w:type="paragraph" w:customStyle="1" w:styleId="3C39A6353B364BA1AF8BC16BCE5F6C84">
    <w:name w:val="3C39A6353B364BA1AF8BC16BCE5F6C84"/>
    <w:rsid w:val="00B86D99"/>
  </w:style>
  <w:style w:type="paragraph" w:customStyle="1" w:styleId="A30FD3D4E5344C6AA3E80FBC577CA8EF">
    <w:name w:val="A30FD3D4E5344C6AA3E80FBC577CA8EF"/>
    <w:rsid w:val="00B86D99"/>
  </w:style>
  <w:style w:type="paragraph" w:customStyle="1" w:styleId="08BE6D1458164BFF9A8EC8E400B7165B">
    <w:name w:val="08BE6D1458164BFF9A8EC8E400B7165B"/>
    <w:rsid w:val="00B86D99"/>
  </w:style>
  <w:style w:type="paragraph" w:customStyle="1" w:styleId="C42CA68B1131458FA6EA25E8CED57806">
    <w:name w:val="C42CA68B1131458FA6EA25E8CED57806"/>
    <w:rsid w:val="00B86D99"/>
  </w:style>
  <w:style w:type="paragraph" w:customStyle="1" w:styleId="0DDA013D05BE4BDBB24620FCD0845B45">
    <w:name w:val="0DDA013D05BE4BDBB24620FCD0845B45"/>
    <w:rsid w:val="00B86D99"/>
  </w:style>
  <w:style w:type="paragraph" w:customStyle="1" w:styleId="FE7CB31ECBC94D4B8F66991D8D560F08">
    <w:name w:val="FE7CB31ECBC94D4B8F66991D8D560F08"/>
    <w:rsid w:val="00B86D99"/>
  </w:style>
  <w:style w:type="paragraph" w:customStyle="1" w:styleId="FBA0A71814394FF7BEB8D1A38300AF09">
    <w:name w:val="FBA0A71814394FF7BEB8D1A38300AF09"/>
    <w:rsid w:val="00B86D99"/>
  </w:style>
  <w:style w:type="paragraph" w:customStyle="1" w:styleId="3DF54BB64E6C49BBB43ADF53AA8F2190">
    <w:name w:val="3DF54BB64E6C49BBB43ADF53AA8F2190"/>
    <w:rsid w:val="00B86D99"/>
  </w:style>
  <w:style w:type="paragraph" w:customStyle="1" w:styleId="89C01E8241AB4FF5879EDC3D9FD79163">
    <w:name w:val="89C01E8241AB4FF5879EDC3D9FD79163"/>
    <w:rsid w:val="00B86D99"/>
  </w:style>
  <w:style w:type="paragraph" w:customStyle="1" w:styleId="F692E4FDC57F4A89AF7B537CA5EB785D">
    <w:name w:val="F692E4FDC57F4A89AF7B537CA5EB785D"/>
    <w:rsid w:val="00B86D99"/>
  </w:style>
  <w:style w:type="paragraph" w:customStyle="1" w:styleId="167F4D0CA7914EE8ADBB346AAE8B4F3B">
    <w:name w:val="167F4D0CA7914EE8ADBB346AAE8B4F3B"/>
    <w:rsid w:val="00B86D99"/>
  </w:style>
  <w:style w:type="paragraph" w:customStyle="1" w:styleId="271B61BC29514748A51A712A6F5EF948">
    <w:name w:val="271B61BC29514748A51A712A6F5EF948"/>
    <w:rsid w:val="00B86D99"/>
  </w:style>
  <w:style w:type="paragraph" w:customStyle="1" w:styleId="51B9CF42C2724743A85AFADC7A994839">
    <w:name w:val="51B9CF42C2724743A85AFADC7A994839"/>
    <w:rsid w:val="00B86D99"/>
  </w:style>
  <w:style w:type="paragraph" w:customStyle="1" w:styleId="353110D17D1A4D17B83C5426C67B9FAC">
    <w:name w:val="353110D17D1A4D17B83C5426C67B9FAC"/>
    <w:rsid w:val="00B86D99"/>
  </w:style>
  <w:style w:type="paragraph" w:customStyle="1" w:styleId="7FDEA5964B54475EBB000192BA16CD47">
    <w:name w:val="7FDEA5964B54475EBB000192BA16CD47"/>
    <w:rsid w:val="00B86D99"/>
  </w:style>
  <w:style w:type="paragraph" w:customStyle="1" w:styleId="62CFEADAB38A44339E0EA3603282B773">
    <w:name w:val="62CFEADAB38A44339E0EA3603282B773"/>
    <w:rsid w:val="00B86D99"/>
  </w:style>
  <w:style w:type="paragraph" w:customStyle="1" w:styleId="AA7DDCA517F94334854A148B8AA9FAA5">
    <w:name w:val="AA7DDCA517F94334854A148B8AA9FAA5"/>
    <w:rsid w:val="00B86D99"/>
  </w:style>
  <w:style w:type="paragraph" w:customStyle="1" w:styleId="46DADE84738D4FCB85CDE91F519CCEAA">
    <w:name w:val="46DADE84738D4FCB85CDE91F519CCEAA"/>
    <w:rsid w:val="00B86D99"/>
  </w:style>
  <w:style w:type="paragraph" w:customStyle="1" w:styleId="833CD7EEF2D84605A36DAA52734D2B27">
    <w:name w:val="833CD7EEF2D84605A36DAA52734D2B27"/>
    <w:rsid w:val="00B86D99"/>
  </w:style>
  <w:style w:type="paragraph" w:customStyle="1" w:styleId="C9A4DC5259A240EFB851026BE89F7D46">
    <w:name w:val="C9A4DC5259A240EFB851026BE89F7D46"/>
    <w:rsid w:val="00B86D99"/>
  </w:style>
  <w:style w:type="paragraph" w:customStyle="1" w:styleId="06A094CC5D304D83838A2C2C706DA0D5">
    <w:name w:val="06A094CC5D304D83838A2C2C706DA0D5"/>
    <w:rsid w:val="00B86D99"/>
  </w:style>
  <w:style w:type="paragraph" w:customStyle="1" w:styleId="15C67D86FECC4B35A362B183ED0AE53A">
    <w:name w:val="15C67D86FECC4B35A362B183ED0AE53A"/>
    <w:rsid w:val="00B86D99"/>
  </w:style>
  <w:style w:type="paragraph" w:customStyle="1" w:styleId="0705F0E2D75D45A09F28AD644FA9D60F">
    <w:name w:val="0705F0E2D75D45A09F28AD644FA9D60F"/>
    <w:rsid w:val="00B86D99"/>
  </w:style>
  <w:style w:type="paragraph" w:customStyle="1" w:styleId="C99E9BCA568640D7BEE0804040303D7E">
    <w:name w:val="C99E9BCA568640D7BEE0804040303D7E"/>
    <w:rsid w:val="00B86D99"/>
  </w:style>
  <w:style w:type="paragraph" w:customStyle="1" w:styleId="43065AE09CD54010B0968DDAA7814F3E">
    <w:name w:val="43065AE09CD54010B0968DDAA7814F3E"/>
    <w:rsid w:val="00B86D99"/>
  </w:style>
  <w:style w:type="paragraph" w:customStyle="1" w:styleId="52232B7D369145D2A1EE41FD450E92F1">
    <w:name w:val="52232B7D369145D2A1EE41FD450E92F1"/>
    <w:rsid w:val="00B86D99"/>
  </w:style>
  <w:style w:type="paragraph" w:customStyle="1" w:styleId="DC423548B21D4AF4899731E03D96B5EC">
    <w:name w:val="DC423548B21D4AF4899731E03D96B5EC"/>
    <w:rsid w:val="00B86D99"/>
  </w:style>
  <w:style w:type="paragraph" w:customStyle="1" w:styleId="5A5A392BE5D3490895E6664EA32DEBC9">
    <w:name w:val="5A5A392BE5D3490895E6664EA32DEBC9"/>
    <w:rsid w:val="00B86D99"/>
  </w:style>
  <w:style w:type="paragraph" w:customStyle="1" w:styleId="DE6223B9D44C40BFB076F48893BE113F">
    <w:name w:val="DE6223B9D44C40BFB076F48893BE113F"/>
    <w:rsid w:val="00B86D99"/>
  </w:style>
  <w:style w:type="paragraph" w:customStyle="1" w:styleId="203B09515A9F4AD094A9087A7E737041">
    <w:name w:val="203B09515A9F4AD094A9087A7E737041"/>
    <w:rsid w:val="00B86D99"/>
  </w:style>
  <w:style w:type="paragraph" w:customStyle="1" w:styleId="4173F7C8F33C41E998873F220DC43B1B">
    <w:name w:val="4173F7C8F33C41E998873F220DC43B1B"/>
    <w:rsid w:val="00B86D99"/>
  </w:style>
  <w:style w:type="paragraph" w:customStyle="1" w:styleId="01CC2E18212141B5A9E4F9B3BAE4F66A">
    <w:name w:val="01CC2E18212141B5A9E4F9B3BAE4F66A"/>
    <w:rsid w:val="00B86D99"/>
  </w:style>
  <w:style w:type="paragraph" w:customStyle="1" w:styleId="16A56D7FDBDE466A8BB498AFD2D9D072">
    <w:name w:val="16A56D7FDBDE466A8BB498AFD2D9D072"/>
    <w:rsid w:val="00B86D99"/>
  </w:style>
  <w:style w:type="paragraph" w:customStyle="1" w:styleId="10EBA07883E24E228E885C6BFA39B80D">
    <w:name w:val="10EBA07883E24E228E885C6BFA39B80D"/>
    <w:rsid w:val="00B86D99"/>
  </w:style>
  <w:style w:type="paragraph" w:customStyle="1" w:styleId="26A3C45670684A6D98EA1B511C60F259">
    <w:name w:val="26A3C45670684A6D98EA1B511C60F259"/>
    <w:rsid w:val="00B86D99"/>
  </w:style>
  <w:style w:type="paragraph" w:customStyle="1" w:styleId="55E99CDCF8464050B9C85AFA66BE1130">
    <w:name w:val="55E99CDCF8464050B9C85AFA66BE1130"/>
    <w:rsid w:val="00B86D99"/>
  </w:style>
  <w:style w:type="paragraph" w:customStyle="1" w:styleId="B0B2A3880F774A329E2CA2659EE61616">
    <w:name w:val="B0B2A3880F774A329E2CA2659EE61616"/>
    <w:rsid w:val="00B86D99"/>
  </w:style>
  <w:style w:type="paragraph" w:customStyle="1" w:styleId="FE09C3E11AC3475BBC30B18853F42541">
    <w:name w:val="FE09C3E11AC3475BBC30B18853F42541"/>
    <w:rsid w:val="00B86D99"/>
  </w:style>
  <w:style w:type="paragraph" w:customStyle="1" w:styleId="A5E5323244464837B6EDFFA8B5665A45">
    <w:name w:val="A5E5323244464837B6EDFFA8B5665A45"/>
    <w:rsid w:val="00B86D99"/>
  </w:style>
  <w:style w:type="paragraph" w:customStyle="1" w:styleId="425BCCBE691246ADBED6FE3A8500A21F">
    <w:name w:val="425BCCBE691246ADBED6FE3A8500A21F"/>
    <w:rsid w:val="00B86D99"/>
  </w:style>
  <w:style w:type="paragraph" w:customStyle="1" w:styleId="70E71BEC5D2E466B9A2972D4A48EF963">
    <w:name w:val="70E71BEC5D2E466B9A2972D4A48EF963"/>
    <w:rsid w:val="00B86D99"/>
  </w:style>
  <w:style w:type="paragraph" w:customStyle="1" w:styleId="8D53F07211B7461A8E953C2302D49DC7">
    <w:name w:val="8D53F07211B7461A8E953C2302D49DC7"/>
    <w:rsid w:val="00B86D99"/>
  </w:style>
  <w:style w:type="paragraph" w:customStyle="1" w:styleId="F64700B828E045308684391DFD64F2A9">
    <w:name w:val="F64700B828E045308684391DFD64F2A9"/>
    <w:rsid w:val="00B86D99"/>
  </w:style>
  <w:style w:type="paragraph" w:customStyle="1" w:styleId="B9111F5DE09440EA890F833D09A032B0">
    <w:name w:val="B9111F5DE09440EA890F833D09A032B0"/>
    <w:rsid w:val="00B86D99"/>
  </w:style>
  <w:style w:type="paragraph" w:customStyle="1" w:styleId="E65F8EDED71A48D38E23A28215BD19EE">
    <w:name w:val="E65F8EDED71A48D38E23A28215BD19EE"/>
    <w:rsid w:val="00B86D99"/>
  </w:style>
  <w:style w:type="paragraph" w:customStyle="1" w:styleId="434C7A9895364A65AF48AEB701D4CC1F">
    <w:name w:val="434C7A9895364A65AF48AEB701D4CC1F"/>
    <w:rsid w:val="00B86D99"/>
  </w:style>
  <w:style w:type="paragraph" w:customStyle="1" w:styleId="D99C0970012E4F74A250B8C458E7E6A8">
    <w:name w:val="D99C0970012E4F74A250B8C458E7E6A8"/>
    <w:rsid w:val="00B86D99"/>
  </w:style>
  <w:style w:type="paragraph" w:customStyle="1" w:styleId="E31B5AE4C67E4BF8BAEC5D13BBE4C516">
    <w:name w:val="E31B5AE4C67E4BF8BAEC5D13BBE4C516"/>
    <w:rsid w:val="00B86D99"/>
  </w:style>
  <w:style w:type="paragraph" w:customStyle="1" w:styleId="4DA06075E3D147A5B65C00D430908D51">
    <w:name w:val="4DA06075E3D147A5B65C00D430908D51"/>
    <w:rsid w:val="00B86D99"/>
  </w:style>
  <w:style w:type="paragraph" w:customStyle="1" w:styleId="E8552E6D5B4345C58E24E7A43CDDA41B">
    <w:name w:val="E8552E6D5B4345C58E24E7A43CDDA41B"/>
    <w:rsid w:val="00B86D99"/>
  </w:style>
  <w:style w:type="paragraph" w:customStyle="1" w:styleId="53A4C16326F54EC6A95B1976FFB17625">
    <w:name w:val="53A4C16326F54EC6A95B1976FFB17625"/>
    <w:rsid w:val="00B86D99"/>
  </w:style>
  <w:style w:type="paragraph" w:customStyle="1" w:styleId="40C84BDA150D4ED0879CC0367D14EF4B">
    <w:name w:val="40C84BDA150D4ED0879CC0367D14EF4B"/>
    <w:rsid w:val="00B86D99"/>
  </w:style>
  <w:style w:type="paragraph" w:customStyle="1" w:styleId="A06891B28B244F9483DF71B08FE5EFEB">
    <w:name w:val="A06891B28B244F9483DF71B08FE5EFEB"/>
    <w:rsid w:val="00B86D99"/>
  </w:style>
  <w:style w:type="paragraph" w:customStyle="1" w:styleId="9DC4B816D4724859A6102A1DB11F93FD">
    <w:name w:val="9DC4B816D4724859A6102A1DB11F93FD"/>
    <w:rsid w:val="00B86D99"/>
  </w:style>
  <w:style w:type="paragraph" w:customStyle="1" w:styleId="68D6DDE9663B4431ACA46046A260DB39">
    <w:name w:val="68D6DDE9663B4431ACA46046A260DB39"/>
    <w:rsid w:val="00B86D99"/>
  </w:style>
  <w:style w:type="paragraph" w:customStyle="1" w:styleId="9389A2EDDC00446C9EC02F4F1B169675">
    <w:name w:val="9389A2EDDC00446C9EC02F4F1B169675"/>
    <w:rsid w:val="00B86D99"/>
  </w:style>
  <w:style w:type="paragraph" w:customStyle="1" w:styleId="4D2667EA69514C03A65CF21975F84EE5">
    <w:name w:val="4D2667EA69514C03A65CF21975F84EE5"/>
    <w:rsid w:val="00B86D99"/>
  </w:style>
  <w:style w:type="paragraph" w:customStyle="1" w:styleId="D3AF9DFAE085484FA82F341825D23CFA">
    <w:name w:val="D3AF9DFAE085484FA82F341825D23CFA"/>
    <w:rsid w:val="00B86D99"/>
  </w:style>
  <w:style w:type="paragraph" w:customStyle="1" w:styleId="95F605E89DCD4D6AA85B89BB94284B75">
    <w:name w:val="95F605E89DCD4D6AA85B89BB94284B75"/>
    <w:rsid w:val="00B86D99"/>
  </w:style>
  <w:style w:type="paragraph" w:customStyle="1" w:styleId="2FD5AF279D164C3A9E9F23B3EBB6D727">
    <w:name w:val="2FD5AF279D164C3A9E9F23B3EBB6D727"/>
    <w:rsid w:val="00B86D99"/>
  </w:style>
  <w:style w:type="paragraph" w:customStyle="1" w:styleId="4C59AD93FFFC43D7888551FDCE81205E">
    <w:name w:val="4C59AD93FFFC43D7888551FDCE81205E"/>
    <w:rsid w:val="00B86D99"/>
  </w:style>
  <w:style w:type="paragraph" w:customStyle="1" w:styleId="0C3928F1604F4D188F0A7E7030C0353B">
    <w:name w:val="0C3928F1604F4D188F0A7E7030C0353B"/>
    <w:rsid w:val="00B86D99"/>
  </w:style>
  <w:style w:type="paragraph" w:customStyle="1" w:styleId="474F6F0701024F20B85ABFA9062CAD46">
    <w:name w:val="474F6F0701024F20B85ABFA9062CAD46"/>
    <w:rsid w:val="00B86D99"/>
  </w:style>
  <w:style w:type="paragraph" w:customStyle="1" w:styleId="142B79A2734D4DBDB45A09FA2F502087">
    <w:name w:val="142B79A2734D4DBDB45A09FA2F502087"/>
    <w:rsid w:val="00B86D99"/>
  </w:style>
  <w:style w:type="paragraph" w:customStyle="1" w:styleId="7AC9811ECDE14E2184474C11942B887E">
    <w:name w:val="7AC9811ECDE14E2184474C11942B887E"/>
    <w:rsid w:val="00B86D99"/>
  </w:style>
  <w:style w:type="paragraph" w:customStyle="1" w:styleId="20338AFC36494DF3B93C73A411ACA0B6">
    <w:name w:val="20338AFC36494DF3B93C73A411ACA0B6"/>
    <w:rsid w:val="00B86D99"/>
  </w:style>
  <w:style w:type="paragraph" w:customStyle="1" w:styleId="8CA831DEDCE14713A03B53D26619FCEF">
    <w:name w:val="8CA831DEDCE14713A03B53D26619FCEF"/>
    <w:rsid w:val="00B86D99"/>
  </w:style>
  <w:style w:type="paragraph" w:customStyle="1" w:styleId="6A7E16DFFA26448FA637DD9914246575">
    <w:name w:val="6A7E16DFFA26448FA637DD9914246575"/>
    <w:rsid w:val="00B86D99"/>
  </w:style>
  <w:style w:type="paragraph" w:customStyle="1" w:styleId="ED559357F0BC4F17A3FEFA3FD8478334">
    <w:name w:val="ED559357F0BC4F17A3FEFA3FD8478334"/>
    <w:rsid w:val="00B86D99"/>
  </w:style>
  <w:style w:type="paragraph" w:customStyle="1" w:styleId="9F7E98E6BFCC4C49883882FB0A0FCA9D">
    <w:name w:val="9F7E98E6BFCC4C49883882FB0A0FCA9D"/>
    <w:rsid w:val="00B86D99"/>
  </w:style>
  <w:style w:type="paragraph" w:customStyle="1" w:styleId="9B10ED2D6CDB4BEE8045E9891126F9A4">
    <w:name w:val="9B10ED2D6CDB4BEE8045E9891126F9A4"/>
    <w:rsid w:val="00B86D99"/>
  </w:style>
  <w:style w:type="paragraph" w:customStyle="1" w:styleId="97321B3FB9DB4CE5A4A5E6BB522FA9C0">
    <w:name w:val="97321B3FB9DB4CE5A4A5E6BB522FA9C0"/>
    <w:rsid w:val="00B86D99"/>
  </w:style>
  <w:style w:type="paragraph" w:customStyle="1" w:styleId="2C8BCE53119A4B179F3BB1E028FC721D">
    <w:name w:val="2C8BCE53119A4B179F3BB1E028FC721D"/>
    <w:rsid w:val="00B86D99"/>
  </w:style>
  <w:style w:type="paragraph" w:customStyle="1" w:styleId="21F55471A0414CC78F7F60EC527D5422">
    <w:name w:val="21F55471A0414CC78F7F60EC527D5422"/>
    <w:rsid w:val="00B86D99"/>
  </w:style>
  <w:style w:type="paragraph" w:customStyle="1" w:styleId="42DB93770A9A4CB0A65A7FFA82109FB0">
    <w:name w:val="42DB93770A9A4CB0A65A7FFA82109FB0"/>
    <w:rsid w:val="00B86D99"/>
  </w:style>
  <w:style w:type="paragraph" w:customStyle="1" w:styleId="75FD2123D9104FA5AC9D095644D84AF2">
    <w:name w:val="75FD2123D9104FA5AC9D095644D84AF2"/>
    <w:rsid w:val="00B86D99"/>
  </w:style>
  <w:style w:type="paragraph" w:customStyle="1" w:styleId="09A2527ABE114073BAE8F6C0DC42AE8E">
    <w:name w:val="09A2527ABE114073BAE8F6C0DC42AE8E"/>
    <w:rsid w:val="00B86D99"/>
  </w:style>
  <w:style w:type="paragraph" w:customStyle="1" w:styleId="7338E166408848B0A2B6B4E3C053B5F8">
    <w:name w:val="7338E166408848B0A2B6B4E3C053B5F8"/>
    <w:rsid w:val="00B86D99"/>
  </w:style>
  <w:style w:type="paragraph" w:customStyle="1" w:styleId="D3CC769B86324C64A9D29B2C4313F8BA">
    <w:name w:val="D3CC769B86324C64A9D29B2C4313F8BA"/>
    <w:rsid w:val="00B86D99"/>
  </w:style>
  <w:style w:type="paragraph" w:customStyle="1" w:styleId="933BBE7F98C44F63BD3F4E788A9C4C2E">
    <w:name w:val="933BBE7F98C44F63BD3F4E788A9C4C2E"/>
    <w:rsid w:val="00B86D99"/>
  </w:style>
  <w:style w:type="paragraph" w:customStyle="1" w:styleId="7D86A2D210D74CF48C33983C176785F7">
    <w:name w:val="7D86A2D210D74CF48C33983C176785F7"/>
    <w:rsid w:val="00B86D99"/>
  </w:style>
  <w:style w:type="paragraph" w:customStyle="1" w:styleId="56DD7319A5FB418A979A941FA5790FA2">
    <w:name w:val="56DD7319A5FB418A979A941FA5790FA2"/>
    <w:rsid w:val="00B86D99"/>
  </w:style>
  <w:style w:type="paragraph" w:customStyle="1" w:styleId="1A4A29F02C6549E0A7DCD4B2679ECEAE">
    <w:name w:val="1A4A29F02C6549E0A7DCD4B2679ECEAE"/>
    <w:rsid w:val="00B86D99"/>
  </w:style>
  <w:style w:type="paragraph" w:customStyle="1" w:styleId="1F5C94934E0542AC89B9C5CF01C2FDF6">
    <w:name w:val="1F5C94934E0542AC89B9C5CF01C2FDF6"/>
    <w:rsid w:val="00B86D99"/>
  </w:style>
  <w:style w:type="paragraph" w:customStyle="1" w:styleId="F69AD3EEE3484097A80CC53881531489">
    <w:name w:val="F69AD3EEE3484097A80CC53881531489"/>
    <w:rsid w:val="00B86D99"/>
  </w:style>
  <w:style w:type="paragraph" w:customStyle="1" w:styleId="E4A7FCD661324BA196DABC60020591E9">
    <w:name w:val="E4A7FCD661324BA196DABC60020591E9"/>
    <w:rsid w:val="00B86D99"/>
  </w:style>
  <w:style w:type="paragraph" w:customStyle="1" w:styleId="41176FC98334484D96963B28E88D2E08">
    <w:name w:val="41176FC98334484D96963B28E88D2E08"/>
    <w:rsid w:val="00B86D99"/>
  </w:style>
  <w:style w:type="paragraph" w:customStyle="1" w:styleId="18F5E433F6EE4D488A257DEC148A2138">
    <w:name w:val="18F5E433F6EE4D488A257DEC148A2138"/>
    <w:rsid w:val="00B86D99"/>
  </w:style>
  <w:style w:type="paragraph" w:customStyle="1" w:styleId="A18EAA5BE79F49D19EA415A9279D98FE">
    <w:name w:val="A18EAA5BE79F49D19EA415A9279D98FE"/>
    <w:rsid w:val="00B86D99"/>
  </w:style>
  <w:style w:type="paragraph" w:customStyle="1" w:styleId="5CC628BAFF6C42978FFACCC83CBD6893">
    <w:name w:val="5CC628BAFF6C42978FFACCC83CBD6893"/>
    <w:rsid w:val="00B86D99"/>
  </w:style>
  <w:style w:type="paragraph" w:customStyle="1" w:styleId="B841005B1EC448E595825120D36C3B88">
    <w:name w:val="B841005B1EC448E595825120D36C3B88"/>
    <w:rsid w:val="00B86D99"/>
  </w:style>
  <w:style w:type="paragraph" w:customStyle="1" w:styleId="831C49A4BE4E4CE1A2AA122234E9E0DC">
    <w:name w:val="831C49A4BE4E4CE1A2AA122234E9E0DC"/>
    <w:rsid w:val="00B86D99"/>
  </w:style>
  <w:style w:type="paragraph" w:customStyle="1" w:styleId="78857C5BF4A14D2BAD2D17C69DC2331C">
    <w:name w:val="78857C5BF4A14D2BAD2D17C69DC2331C"/>
    <w:rsid w:val="00B86D99"/>
  </w:style>
  <w:style w:type="paragraph" w:customStyle="1" w:styleId="D71C33F6430C41CF8EDA08D6AD199E9C">
    <w:name w:val="D71C33F6430C41CF8EDA08D6AD199E9C"/>
    <w:rsid w:val="00B86D99"/>
  </w:style>
  <w:style w:type="paragraph" w:customStyle="1" w:styleId="088D1819ED354902B98C5117C4918CB9">
    <w:name w:val="088D1819ED354902B98C5117C4918CB9"/>
    <w:rsid w:val="00B86D99"/>
  </w:style>
  <w:style w:type="paragraph" w:customStyle="1" w:styleId="2FC736BD980D4204A94443C02B73B499">
    <w:name w:val="2FC736BD980D4204A94443C02B73B499"/>
    <w:rsid w:val="00B86D99"/>
  </w:style>
  <w:style w:type="paragraph" w:customStyle="1" w:styleId="CDCAF116D8284C849BAC4A592326180A">
    <w:name w:val="CDCAF116D8284C849BAC4A592326180A"/>
    <w:rsid w:val="00B86D99"/>
  </w:style>
  <w:style w:type="paragraph" w:customStyle="1" w:styleId="8E9E55EDC23F4BBFB4D55805F868F749">
    <w:name w:val="8E9E55EDC23F4BBFB4D55805F868F749"/>
    <w:rsid w:val="00B86D99"/>
  </w:style>
  <w:style w:type="paragraph" w:customStyle="1" w:styleId="2A4E8E6D29DD414EA99AB0CC3CF56696">
    <w:name w:val="2A4E8E6D29DD414EA99AB0CC3CF56696"/>
    <w:rsid w:val="00B86D99"/>
  </w:style>
  <w:style w:type="paragraph" w:customStyle="1" w:styleId="83A6DD7170D94187B11588482D26DA7E">
    <w:name w:val="83A6DD7170D94187B11588482D26DA7E"/>
    <w:rsid w:val="00B86D99"/>
  </w:style>
  <w:style w:type="paragraph" w:customStyle="1" w:styleId="2E8E2C242C2D4819A0B9636BCFDE2D71">
    <w:name w:val="2E8E2C242C2D4819A0B9636BCFDE2D71"/>
    <w:rsid w:val="00B86D99"/>
  </w:style>
  <w:style w:type="paragraph" w:customStyle="1" w:styleId="7BCE1AA1B2E847F9A27013D05BC3AC31">
    <w:name w:val="7BCE1AA1B2E847F9A27013D05BC3AC31"/>
    <w:rsid w:val="00B86D99"/>
  </w:style>
  <w:style w:type="paragraph" w:customStyle="1" w:styleId="A0160F6753514EA681ADF0547398658D">
    <w:name w:val="A0160F6753514EA681ADF0547398658D"/>
    <w:rsid w:val="00B86D99"/>
  </w:style>
  <w:style w:type="paragraph" w:customStyle="1" w:styleId="0E97D5FDC9D74B89ACE95CB230FB67BA">
    <w:name w:val="0E97D5FDC9D74B89ACE95CB230FB67BA"/>
    <w:rsid w:val="00B86D99"/>
  </w:style>
  <w:style w:type="paragraph" w:customStyle="1" w:styleId="8EC6C09E631C4CDE8C469BF7E78A57D2">
    <w:name w:val="8EC6C09E631C4CDE8C469BF7E78A57D2"/>
    <w:rsid w:val="00B86D99"/>
  </w:style>
  <w:style w:type="paragraph" w:customStyle="1" w:styleId="98C8B93D53C2473B9CC25EA83CF003A4">
    <w:name w:val="98C8B93D53C2473B9CC25EA83CF003A4"/>
    <w:rsid w:val="00B86D99"/>
  </w:style>
  <w:style w:type="paragraph" w:customStyle="1" w:styleId="040CE1A595BB4867B6506576A71E253E">
    <w:name w:val="040CE1A595BB4867B6506576A71E253E"/>
    <w:rsid w:val="00B86D99"/>
  </w:style>
  <w:style w:type="paragraph" w:customStyle="1" w:styleId="697306A161304DEE95EBA1F385CBAE84">
    <w:name w:val="697306A161304DEE95EBA1F385CBAE84"/>
    <w:rsid w:val="00B86D99"/>
  </w:style>
  <w:style w:type="paragraph" w:customStyle="1" w:styleId="8CC569375EEB4EDAAD719F167C58D678">
    <w:name w:val="8CC569375EEB4EDAAD719F167C58D678"/>
    <w:rsid w:val="00B86D99"/>
  </w:style>
  <w:style w:type="paragraph" w:customStyle="1" w:styleId="24630B67B124413D8F4FD118E6E30931">
    <w:name w:val="24630B67B124413D8F4FD118E6E30931"/>
    <w:rsid w:val="00B86D99"/>
  </w:style>
  <w:style w:type="paragraph" w:customStyle="1" w:styleId="96A5B7CEE5FC493684AFB5EA7D245C58">
    <w:name w:val="96A5B7CEE5FC493684AFB5EA7D245C58"/>
    <w:rsid w:val="00B86D99"/>
  </w:style>
  <w:style w:type="paragraph" w:customStyle="1" w:styleId="7C2F562DE54A4A389C19FD817DAFC4D5">
    <w:name w:val="7C2F562DE54A4A389C19FD817DAFC4D5"/>
    <w:rsid w:val="00B86D99"/>
  </w:style>
  <w:style w:type="paragraph" w:customStyle="1" w:styleId="20F14CEFC75D4B96A2039D196D522424">
    <w:name w:val="20F14CEFC75D4B96A2039D196D522424"/>
    <w:rsid w:val="00B86D99"/>
  </w:style>
  <w:style w:type="paragraph" w:customStyle="1" w:styleId="5595020B7287409E8B6755C32868BFE4">
    <w:name w:val="5595020B7287409E8B6755C32868BFE4"/>
    <w:rsid w:val="00B86D99"/>
  </w:style>
  <w:style w:type="paragraph" w:customStyle="1" w:styleId="E868A7A5B2B64ED69EE688B49D56B452">
    <w:name w:val="E868A7A5B2B64ED69EE688B49D56B452"/>
    <w:rsid w:val="00B86D99"/>
  </w:style>
  <w:style w:type="paragraph" w:customStyle="1" w:styleId="1F43A1B584F849A0B2EEE70C548E94E0">
    <w:name w:val="1F43A1B584F849A0B2EEE70C548E94E0"/>
    <w:rsid w:val="00B86D99"/>
  </w:style>
  <w:style w:type="paragraph" w:customStyle="1" w:styleId="0BF0AD62A74744349D1EB8F503CD7A07">
    <w:name w:val="0BF0AD62A74744349D1EB8F503CD7A07"/>
    <w:rsid w:val="00B86D99"/>
  </w:style>
  <w:style w:type="paragraph" w:customStyle="1" w:styleId="8AEB0490261248EF91AFE4FB60FA9127">
    <w:name w:val="8AEB0490261248EF91AFE4FB60FA9127"/>
    <w:rsid w:val="00B86D99"/>
  </w:style>
  <w:style w:type="paragraph" w:customStyle="1" w:styleId="BE631F0208294C0E945CC68D587D8814">
    <w:name w:val="BE631F0208294C0E945CC68D587D8814"/>
    <w:rsid w:val="00B86D99"/>
  </w:style>
  <w:style w:type="paragraph" w:customStyle="1" w:styleId="3A5B1AC8F117452FB919AB8C90E99522">
    <w:name w:val="3A5B1AC8F117452FB919AB8C90E99522"/>
    <w:rsid w:val="00B86D99"/>
  </w:style>
  <w:style w:type="paragraph" w:customStyle="1" w:styleId="824857FA64484F63B5E23C2968184331">
    <w:name w:val="824857FA64484F63B5E23C2968184331"/>
    <w:rsid w:val="00B86D99"/>
  </w:style>
  <w:style w:type="paragraph" w:customStyle="1" w:styleId="3084D590BBB94F6F86E803E9C8D9B0AD">
    <w:name w:val="3084D590BBB94F6F86E803E9C8D9B0AD"/>
    <w:rsid w:val="00B86D99"/>
  </w:style>
  <w:style w:type="paragraph" w:customStyle="1" w:styleId="247648643DB64BFBB2843796D9756966">
    <w:name w:val="247648643DB64BFBB2843796D9756966"/>
    <w:rsid w:val="00A92109"/>
  </w:style>
  <w:style w:type="paragraph" w:customStyle="1" w:styleId="63DCDFF9EB0C4D77A8EA93E8F004D632">
    <w:name w:val="63DCDFF9EB0C4D77A8EA93E8F004D632"/>
    <w:rsid w:val="000951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41B21-0ACD-4528-B8D8-64E28C906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1179</Words>
  <Characters>6721</Characters>
  <Application>Microsoft Office Word</Application>
  <DocSecurity>0</DocSecurity>
  <Lines>56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7885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41</cp:revision>
  <cp:lastPrinted>2017-11-27T07:57:00Z</cp:lastPrinted>
  <dcterms:created xsi:type="dcterms:W3CDTF">2017-01-05T13:12:00Z</dcterms:created>
  <dcterms:modified xsi:type="dcterms:W3CDTF">2020-02-28T07:53:00Z</dcterms:modified>
</cp:coreProperties>
</file>